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2FAF9" w14:textId="50800059" w:rsidR="00513BF5" w:rsidRPr="00513BF5" w:rsidRDefault="00513BF5" w:rsidP="00513BF5">
      <w:pPr>
        <w:spacing w:after="120"/>
        <w:ind w:left="709" w:hanging="567"/>
        <w:jc w:val="right"/>
        <w:rPr>
          <w:rFonts w:ascii="Arial" w:hAnsi="Arial" w:cs="Arial"/>
        </w:rPr>
      </w:pPr>
      <w:r w:rsidRPr="002C12AC">
        <w:rPr>
          <w:rFonts w:ascii="Arial" w:hAnsi="Arial" w:cs="Arial"/>
        </w:rPr>
        <w:t xml:space="preserve">Załącznik  nr </w:t>
      </w:r>
      <w:ins w:id="0" w:author="Skwierczyńska Joanna" w:date="2025-02-20T09:46:00Z">
        <w:r w:rsidR="00425BCD">
          <w:rPr>
            <w:rFonts w:ascii="Arial" w:hAnsi="Arial" w:cs="Arial"/>
          </w:rPr>
          <w:t>4</w:t>
        </w:r>
      </w:ins>
      <w:del w:id="1" w:author="Skwierczyńska Joanna" w:date="2025-02-20T09:46:00Z">
        <w:r w:rsidR="00324CC9" w:rsidDel="00425BCD">
          <w:rPr>
            <w:rFonts w:ascii="Arial" w:hAnsi="Arial" w:cs="Arial"/>
          </w:rPr>
          <w:delText>5</w:delText>
        </w:r>
      </w:del>
      <w:r w:rsidR="004349B9" w:rsidRPr="002C12AC">
        <w:rPr>
          <w:rFonts w:ascii="Arial" w:hAnsi="Arial" w:cs="Arial"/>
        </w:rPr>
        <w:t xml:space="preserve"> </w:t>
      </w:r>
      <w:r w:rsidRPr="002C12AC">
        <w:rPr>
          <w:rFonts w:ascii="Arial" w:hAnsi="Arial" w:cs="Arial"/>
        </w:rPr>
        <w:t>do umowy</w:t>
      </w:r>
      <w:r w:rsidRPr="00513BF5">
        <w:rPr>
          <w:rFonts w:ascii="Arial" w:hAnsi="Arial" w:cs="Arial"/>
        </w:rPr>
        <w:t xml:space="preserve"> </w:t>
      </w:r>
    </w:p>
    <w:p w14:paraId="4972FA7F" w14:textId="77777777" w:rsidR="00513BF5" w:rsidRDefault="00513BF5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14:paraId="5B00C462" w14:textId="77777777" w:rsidR="00C44721" w:rsidRDefault="00C44721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 xml:space="preserve">INFORMACJA </w:t>
      </w:r>
      <w:r w:rsidRPr="00013B26">
        <w:rPr>
          <w:rFonts w:ascii="Arial" w:hAnsi="Arial" w:cs="Arial"/>
          <w:b/>
        </w:rPr>
        <w:br/>
        <w:t>DOTYCZĄCA PRZETWARZANIA DANYCH OSOBOWYCH</w:t>
      </w:r>
    </w:p>
    <w:p w14:paraId="477AD32B" w14:textId="77777777" w:rsidR="006C013D" w:rsidRPr="00013B26" w:rsidRDefault="006C013D" w:rsidP="005D31DE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14:paraId="3EF357CB" w14:textId="77777777" w:rsidR="00582C7A" w:rsidRPr="00513BF5" w:rsidRDefault="00582C7A" w:rsidP="00582C7A">
      <w:pPr>
        <w:spacing w:before="120" w:after="120" w:line="360" w:lineRule="auto"/>
        <w:rPr>
          <w:rFonts w:ascii="Arial" w:hAnsi="Arial" w:cs="Arial"/>
          <w:i/>
        </w:rPr>
      </w:pPr>
      <w:r w:rsidRPr="00E45476">
        <w:rPr>
          <w:rFonts w:ascii="Arial" w:hAnsi="Arial" w:cs="Arial"/>
        </w:rPr>
        <w:t>Administratorem</w:t>
      </w:r>
      <w:r w:rsidRPr="00121087">
        <w:rPr>
          <w:rFonts w:ascii="Arial" w:hAnsi="Arial" w:cs="Arial"/>
          <w:vertAlign w:val="superscript"/>
        </w:rPr>
        <w:endnoteReference w:id="1"/>
      </w:r>
      <w:r w:rsidRPr="00E45476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przetwarzanych</w:t>
      </w:r>
      <w:r w:rsidRPr="00E45476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związku z finansowaniem umowy ze środków</w:t>
      </w:r>
      <w:r w:rsidRPr="00706B64">
        <w:rPr>
          <w:rFonts w:ascii="Arial" w:hAnsi="Arial" w:cs="Arial"/>
        </w:rPr>
        <w:t xml:space="preserve"> Polskiej Pomocy Rozwojowej</w:t>
      </w:r>
      <w:r w:rsidRPr="00706B64">
        <w:rPr>
          <w:rFonts w:ascii="Arial" w:hAnsi="Arial" w:cs="Arial"/>
          <w:vertAlign w:val="superscript"/>
        </w:rPr>
        <w:endnoteReference w:id="2"/>
      </w:r>
      <w:r w:rsidRPr="00706B64">
        <w:rPr>
          <w:rFonts w:ascii="Arial" w:hAnsi="Arial" w:cs="Arial"/>
        </w:rPr>
        <w:t xml:space="preserve"> – dalej „PPR”</w:t>
      </w:r>
      <w:r>
        <w:rPr>
          <w:rFonts w:ascii="Arial" w:hAnsi="Arial" w:cs="Arial"/>
        </w:rPr>
        <w:t xml:space="preserve">, </w:t>
      </w:r>
      <w:r w:rsidRPr="00706B64">
        <w:rPr>
          <w:rFonts w:ascii="Arial" w:hAnsi="Arial" w:cs="Arial"/>
        </w:rPr>
        <w:t xml:space="preserve"> jest Minister Funduszy i Polityki Regionalnej</w:t>
      </w:r>
      <w:r>
        <w:rPr>
          <w:rFonts w:ascii="Arial" w:hAnsi="Arial" w:cs="Arial"/>
        </w:rPr>
        <w:t xml:space="preserve">, </w:t>
      </w:r>
      <w:r w:rsidRPr="006F1A14">
        <w:rPr>
          <w:rFonts w:ascii="Arial" w:hAnsi="Arial" w:cs="Arial"/>
        </w:rPr>
        <w:t>ul. Wspólna 2/4, 00-926 Warszawa</w:t>
      </w:r>
      <w:r>
        <w:rPr>
          <w:rFonts w:ascii="Arial" w:hAnsi="Arial" w:cs="Arial"/>
        </w:rPr>
        <w:t xml:space="preserve">, zwany dalej </w:t>
      </w:r>
      <w:r w:rsidRPr="006F1A14">
        <w:rPr>
          <w:rFonts w:ascii="Arial" w:hAnsi="Arial" w:cs="Arial"/>
        </w:rPr>
        <w:t>„Administrator</w:t>
      </w:r>
      <w:r>
        <w:rPr>
          <w:rFonts w:ascii="Arial" w:hAnsi="Arial" w:cs="Arial"/>
        </w:rPr>
        <w:t>em</w:t>
      </w:r>
      <w:r w:rsidRPr="006F1A14">
        <w:rPr>
          <w:rFonts w:ascii="Arial" w:hAnsi="Arial" w:cs="Arial"/>
        </w:rPr>
        <w:t xml:space="preserve">” lub </w:t>
      </w:r>
      <w:r>
        <w:rPr>
          <w:rFonts w:ascii="Arial" w:hAnsi="Arial" w:cs="Arial"/>
        </w:rPr>
        <w:t>„</w:t>
      </w:r>
      <w:r w:rsidRPr="006F1A14">
        <w:rPr>
          <w:rFonts w:ascii="Arial" w:hAnsi="Arial" w:cs="Arial"/>
        </w:rPr>
        <w:t>Ministr</w:t>
      </w:r>
      <w:r>
        <w:rPr>
          <w:rFonts w:ascii="Arial" w:hAnsi="Arial" w:cs="Arial"/>
        </w:rPr>
        <w:t>em</w:t>
      </w:r>
      <w:r w:rsidRPr="006F1A14">
        <w:rPr>
          <w:rFonts w:ascii="Arial" w:hAnsi="Arial" w:cs="Arial"/>
        </w:rPr>
        <w:t>”.</w:t>
      </w:r>
    </w:p>
    <w:p w14:paraId="52F5391B" w14:textId="4913A5CF" w:rsidR="00582C7A" w:rsidRPr="007405A5" w:rsidRDefault="00582C7A" w:rsidP="00582C7A">
      <w:pPr>
        <w:spacing w:before="120" w:after="120" w:line="360" w:lineRule="auto"/>
        <w:rPr>
          <w:rFonts w:ascii="Arial" w:hAnsi="Arial" w:cs="Arial"/>
          <w:iCs/>
        </w:rPr>
      </w:pPr>
      <w:r w:rsidRPr="00DF00FD">
        <w:rPr>
          <w:rFonts w:ascii="Arial" w:hAnsi="Arial" w:cs="Arial"/>
        </w:rPr>
        <w:t>…</w:t>
      </w:r>
      <w:r w:rsidR="00DF00FD">
        <w:rPr>
          <w:rFonts w:ascii="Arial" w:hAnsi="Arial" w:cs="Arial"/>
        </w:rPr>
        <w:t>………..</w:t>
      </w:r>
      <w:r w:rsidRPr="00DF00FD">
        <w:rPr>
          <w:rFonts w:ascii="Arial" w:hAnsi="Arial" w:cs="Arial"/>
        </w:rPr>
        <w:t>(nazwa wykonawcy zamówienia)</w:t>
      </w:r>
      <w:r>
        <w:rPr>
          <w:rFonts w:ascii="Arial" w:hAnsi="Arial" w:cs="Arial"/>
        </w:rPr>
        <w:t xml:space="preserve"> – jest Podmiotem przetwarzającym, który na podstawie umowy z Administratorem pozyskuje i dalej przetwarza w imieniu i na rzecz Administratora dane osobowe niezbędne do realizacji</w:t>
      </w:r>
      <w:r w:rsidRPr="00CA2A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umowy </w:t>
      </w:r>
      <w:r w:rsidRPr="00DF00FD">
        <w:rPr>
          <w:rFonts w:ascii="Arial" w:hAnsi="Arial" w:cs="Arial"/>
        </w:rPr>
        <w:t>…</w:t>
      </w:r>
      <w:r w:rsidR="00DF00FD">
        <w:rPr>
          <w:rFonts w:ascii="Arial" w:hAnsi="Arial" w:cs="Arial"/>
        </w:rPr>
        <w:t>……….</w:t>
      </w:r>
      <w:r w:rsidRPr="00DF00FD">
        <w:rPr>
          <w:rFonts w:ascii="Arial" w:hAnsi="Arial" w:cs="Arial"/>
        </w:rPr>
        <w:t>(przedmiot umowy)</w:t>
      </w:r>
      <w:r>
        <w:rPr>
          <w:rFonts w:ascii="Arial" w:hAnsi="Arial" w:cs="Arial"/>
        </w:rPr>
        <w:t xml:space="preserve"> – dalej „umow</w:t>
      </w:r>
      <w:r w:rsidR="00FE6F0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”, która jest finansowana ze środków </w:t>
      </w:r>
      <w:r w:rsidRPr="00FA6592">
        <w:rPr>
          <w:rFonts w:ascii="Arial" w:hAnsi="Arial" w:cs="Arial"/>
        </w:rPr>
        <w:t xml:space="preserve">polskiej współpracy rozwojowej Ministerstwa Spraw Zagranicznych RP w </w:t>
      </w:r>
      <w:r w:rsidRPr="00EA5C9A">
        <w:rPr>
          <w:rFonts w:ascii="Arial" w:hAnsi="Arial" w:cs="Arial"/>
        </w:rPr>
        <w:t>202</w:t>
      </w:r>
      <w:r w:rsidR="009565D0">
        <w:rPr>
          <w:rFonts w:ascii="Arial" w:hAnsi="Arial" w:cs="Arial"/>
        </w:rPr>
        <w:t>5</w:t>
      </w:r>
      <w:r w:rsidRPr="00EA5C9A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w ramach projektu </w:t>
      </w:r>
      <w:r w:rsidRPr="00FA6592">
        <w:rPr>
          <w:rFonts w:ascii="Arial" w:hAnsi="Arial" w:cs="Arial"/>
        </w:rPr>
        <w:t xml:space="preserve">nr </w:t>
      </w:r>
      <w:r w:rsidRPr="00582C7A">
        <w:rPr>
          <w:rFonts w:ascii="Arial" w:hAnsi="Arial" w:cs="Arial"/>
        </w:rPr>
        <w:t>DWR/ADM 2024/002/3 „Wsparcie rozwoju przedsiębiorczości i konkurencyjności ukraińskich regionów - kontynuacja</w:t>
      </w:r>
      <w:r w:rsidRPr="00FA6592">
        <w:rPr>
          <w:rFonts w:ascii="Arial" w:hAnsi="Arial" w:cs="Arial"/>
          <w:i/>
        </w:rPr>
        <w:t>”</w:t>
      </w:r>
    </w:p>
    <w:p w14:paraId="4C29119C" w14:textId="77777777" w:rsidR="003B545F" w:rsidRPr="003B545F" w:rsidRDefault="003B545F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3B545F">
        <w:rPr>
          <w:rFonts w:ascii="Arial" w:hAnsi="Arial" w:cs="Arial"/>
          <w:b/>
        </w:rPr>
        <w:t>Cel przetwarzania danych osobowych</w:t>
      </w:r>
    </w:p>
    <w:p w14:paraId="5E9567F5" w14:textId="68D64D76" w:rsidR="003B545F" w:rsidRPr="003B545F" w:rsidRDefault="006575E0" w:rsidP="005D31DE">
      <w:pPr>
        <w:spacing w:before="120" w:after="120" w:line="360" w:lineRule="auto"/>
        <w:ind w:left="360"/>
        <w:rPr>
          <w:rFonts w:ascii="Arial" w:hAnsi="Arial" w:cs="Arial"/>
        </w:rPr>
      </w:pPr>
      <w:r w:rsidRPr="000C19DB">
        <w:rPr>
          <w:rFonts w:ascii="Arial" w:hAnsi="Arial" w:cs="Arial"/>
        </w:rPr>
        <w:t>Celem przetwarzania danych jest</w:t>
      </w:r>
      <w:r w:rsidR="00511483" w:rsidRPr="000C19DB">
        <w:rPr>
          <w:rFonts w:ascii="Arial" w:hAnsi="Arial" w:cs="Arial"/>
        </w:rPr>
        <w:t xml:space="preserve"> wykonanie </w:t>
      </w:r>
      <w:r w:rsidR="00582C7A" w:rsidRPr="00DF00FD">
        <w:rPr>
          <w:rFonts w:ascii="Arial" w:hAnsi="Arial" w:cs="Arial"/>
        </w:rPr>
        <w:t>…</w:t>
      </w:r>
      <w:r w:rsidR="00DF00FD" w:rsidRPr="00DF00FD">
        <w:rPr>
          <w:rFonts w:ascii="Arial" w:hAnsi="Arial" w:cs="Arial"/>
        </w:rPr>
        <w:t>……………</w:t>
      </w:r>
      <w:r w:rsidR="00582C7A" w:rsidRPr="00DF00FD">
        <w:rPr>
          <w:rFonts w:ascii="Arial" w:hAnsi="Arial" w:cs="Arial"/>
        </w:rPr>
        <w:t xml:space="preserve"> (przedmiot umowy)</w:t>
      </w:r>
      <w:r w:rsidR="00582C7A">
        <w:rPr>
          <w:rFonts w:ascii="Arial" w:hAnsi="Arial" w:cs="Arial"/>
        </w:rPr>
        <w:t xml:space="preserve"> w ramach umowy z Podmiotem przetwarzającym</w:t>
      </w:r>
      <w:r w:rsidR="00582C7A" w:rsidRPr="000C19DB" w:rsidDel="00582C7A">
        <w:rPr>
          <w:rFonts w:ascii="Arial" w:hAnsi="Arial" w:cs="Arial"/>
        </w:rPr>
        <w:t xml:space="preserve"> </w:t>
      </w:r>
      <w:r w:rsidR="00511483" w:rsidRPr="000C19DB">
        <w:rPr>
          <w:rFonts w:ascii="Arial" w:hAnsi="Arial" w:cs="Arial"/>
        </w:rPr>
        <w:t>.</w:t>
      </w:r>
      <w:r w:rsidR="00511483">
        <w:rPr>
          <w:rFonts w:ascii="Arial" w:hAnsi="Arial" w:cs="Arial"/>
        </w:rPr>
        <w:t xml:space="preserve"> </w:t>
      </w:r>
    </w:p>
    <w:p w14:paraId="24C21D7D" w14:textId="77777777" w:rsidR="006575E0" w:rsidRPr="006575E0" w:rsidRDefault="006575E0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6575E0">
        <w:rPr>
          <w:rFonts w:ascii="Arial" w:hAnsi="Arial" w:cs="Arial"/>
          <w:b/>
        </w:rPr>
        <w:t>Podstawa prawna przetwarzania danych osobowych</w:t>
      </w:r>
    </w:p>
    <w:p w14:paraId="45F20513" w14:textId="77777777" w:rsidR="003876C8" w:rsidRPr="003876C8" w:rsidRDefault="003876C8" w:rsidP="003876C8">
      <w:pPr>
        <w:spacing w:before="120" w:after="120" w:line="360" w:lineRule="auto"/>
        <w:ind w:left="360"/>
        <w:rPr>
          <w:rFonts w:ascii="Arial" w:hAnsi="Arial" w:cs="Arial"/>
        </w:rPr>
      </w:pPr>
      <w:r w:rsidRPr="003876C8">
        <w:rPr>
          <w:rFonts w:ascii="Arial" w:hAnsi="Arial" w:cs="Arial"/>
        </w:rPr>
        <w:t>Podstawą prawną przetwarzania danych jest realizacja obowiązków prawnych ciążących na Ministrze (art. 6 ust. 1 lit. c RODO</w:t>
      </w:r>
      <w:r w:rsidRPr="003876C8">
        <w:rPr>
          <w:rFonts w:ascii="Arial" w:hAnsi="Arial" w:cs="Arial"/>
          <w:vertAlign w:val="superscript"/>
        </w:rPr>
        <w:endnoteReference w:id="3"/>
      </w:r>
      <w:r w:rsidRPr="003876C8">
        <w:rPr>
          <w:rFonts w:ascii="Arial" w:hAnsi="Arial" w:cs="Arial"/>
        </w:rPr>
        <w:t>), w związku z:</w:t>
      </w:r>
    </w:p>
    <w:p w14:paraId="70B97A5F" w14:textId="1C244E83" w:rsidR="003876C8" w:rsidRPr="003876C8" w:rsidRDefault="003876C8" w:rsidP="003876C8">
      <w:pPr>
        <w:numPr>
          <w:ilvl w:val="0"/>
          <w:numId w:val="26"/>
        </w:numPr>
        <w:spacing w:before="120" w:after="120" w:line="360" w:lineRule="auto"/>
        <w:contextualSpacing/>
        <w:rPr>
          <w:rFonts w:ascii="Arial" w:hAnsi="Arial" w:cs="Arial"/>
        </w:rPr>
      </w:pPr>
      <w:r w:rsidRPr="003876C8">
        <w:rPr>
          <w:rFonts w:ascii="Arial" w:hAnsi="Arial" w:cs="Arial"/>
        </w:rPr>
        <w:t>Ustawą z dnia 16 września 2011 r. o współpracy rozwojowej (Dz.U. z 2019 r. poz. 291);</w:t>
      </w:r>
    </w:p>
    <w:p w14:paraId="169891DD" w14:textId="77777777" w:rsidR="003876C8" w:rsidRPr="003876C8" w:rsidRDefault="003876C8" w:rsidP="003876C8">
      <w:pPr>
        <w:numPr>
          <w:ilvl w:val="0"/>
          <w:numId w:val="26"/>
        </w:numPr>
        <w:spacing w:before="120" w:after="120" w:line="360" w:lineRule="auto"/>
        <w:contextualSpacing/>
        <w:rPr>
          <w:rFonts w:ascii="Arial" w:hAnsi="Arial" w:cs="Arial"/>
        </w:rPr>
      </w:pPr>
      <w:r w:rsidRPr="003876C8">
        <w:rPr>
          <w:rFonts w:ascii="Arial" w:hAnsi="Arial" w:cs="Arial"/>
        </w:rPr>
        <w:t>Uchwałą Rady Ministrów w sprawie ustanowienia „Wieloletniego programu współpracy rozwojowej na lata 2021–2030. Solidarność dla rozwoju”.</w:t>
      </w:r>
    </w:p>
    <w:p w14:paraId="76208ECB" w14:textId="77777777" w:rsidR="00B1484C" w:rsidRPr="00013B26" w:rsidRDefault="00B1484C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Okres przechowywania danych</w:t>
      </w:r>
    </w:p>
    <w:p w14:paraId="5A12F4D6" w14:textId="77777777" w:rsidR="00DA00B2" w:rsidRPr="00812D75" w:rsidRDefault="00DA00B2" w:rsidP="00DA00B2">
      <w:pPr>
        <w:spacing w:before="120" w:after="120" w:line="360" w:lineRule="auto"/>
        <w:ind w:left="360"/>
        <w:rPr>
          <w:rFonts w:ascii="Arial" w:hAnsi="Arial" w:cs="Arial"/>
        </w:rPr>
      </w:pPr>
      <w:r w:rsidRPr="00812D75">
        <w:rPr>
          <w:rFonts w:ascii="Arial" w:hAnsi="Arial" w:cs="Arial"/>
        </w:rPr>
        <w:t xml:space="preserve">Dane osobowe będą przechowywane przez okres jednego roku od zakończenia realizacji projektu. </w:t>
      </w:r>
    </w:p>
    <w:p w14:paraId="24478F95" w14:textId="77777777" w:rsidR="00DA00B2" w:rsidRPr="00812D75" w:rsidRDefault="00DA00B2" w:rsidP="00DA00B2">
      <w:pPr>
        <w:spacing w:before="120" w:after="120" w:line="360" w:lineRule="auto"/>
        <w:ind w:left="360"/>
        <w:rPr>
          <w:rFonts w:ascii="Arial" w:hAnsi="Arial" w:cs="Arial"/>
        </w:rPr>
      </w:pPr>
      <w:r w:rsidRPr="00812D75">
        <w:rPr>
          <w:rFonts w:ascii="Arial" w:hAnsi="Arial" w:cs="Arial"/>
        </w:rPr>
        <w:t>Po upływie ww. okresu dane osobowe będą podlegały archiwizacji zgodnie z przepisami ustawy z 14 lipca 1983 r. o narodowym zasobie archiwalnym i archiwach.</w:t>
      </w:r>
    </w:p>
    <w:p w14:paraId="685C18CC" w14:textId="77777777" w:rsidR="007511C2" w:rsidRPr="007511C2" w:rsidRDefault="007511C2" w:rsidP="007511C2">
      <w:pPr>
        <w:spacing w:before="120" w:after="120" w:line="360" w:lineRule="auto"/>
        <w:ind w:left="360"/>
        <w:rPr>
          <w:rFonts w:ascii="Arial" w:hAnsi="Arial" w:cs="Arial"/>
        </w:rPr>
      </w:pPr>
      <w:r w:rsidRPr="000C19DB">
        <w:rPr>
          <w:rFonts w:ascii="Arial" w:hAnsi="Arial" w:cs="Arial"/>
        </w:rPr>
        <w:t>Podmiot przetwarzający jest zobowiązany usunięcia wszelkich powierzonych mu danych osobowych najpóźniej w terminie 7 dni od dnia zakończenia umowy, chyba że prawo Unii Europejskiej lub prawo państwa członkowskiego nakazują przechowywanie danych osobowych.</w:t>
      </w:r>
    </w:p>
    <w:p w14:paraId="303049DD" w14:textId="77777777" w:rsidR="00667E2E" w:rsidRPr="00013B26" w:rsidRDefault="00667E2E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Rodzaje przetwarzanych danych</w:t>
      </w:r>
    </w:p>
    <w:p w14:paraId="109DEFB5" w14:textId="63170D8B" w:rsidR="00F53CCC" w:rsidRDefault="00667E2E" w:rsidP="002206B4">
      <w:pPr>
        <w:pStyle w:val="NormalnyWeb"/>
        <w:spacing w:before="120" w:beforeAutospacing="0" w:after="120" w:afterAutospacing="0" w:line="360" w:lineRule="auto"/>
        <w:ind w:left="360"/>
        <w:rPr>
          <w:rFonts w:ascii="Arial" w:hAnsi="Arial" w:cs="Arial"/>
        </w:rPr>
      </w:pPr>
      <w:r w:rsidRPr="00013B26">
        <w:rPr>
          <w:rFonts w:ascii="Arial" w:hAnsi="Arial" w:cs="Arial"/>
        </w:rPr>
        <w:lastRenderedPageBreak/>
        <w:t>W celu realizacji swoich zadań Minister przetwarza</w:t>
      </w:r>
      <w:r w:rsidR="007B6EC9">
        <w:rPr>
          <w:rFonts w:ascii="Arial" w:hAnsi="Arial" w:cs="Arial"/>
        </w:rPr>
        <w:t>:</w:t>
      </w:r>
      <w:r w:rsidR="008141C2">
        <w:rPr>
          <w:rFonts w:ascii="Arial" w:hAnsi="Arial" w:cs="Arial"/>
        </w:rPr>
        <w:t xml:space="preserve"> </w:t>
      </w:r>
      <w:bookmarkStart w:id="2" w:name="_Hlk189735576"/>
      <w:r w:rsidR="00284702">
        <w:rPr>
          <w:rFonts w:ascii="Arial" w:hAnsi="Arial" w:cs="Arial"/>
        </w:rPr>
        <w:t>i</w:t>
      </w:r>
      <w:r w:rsidR="004F42B3" w:rsidRPr="007405A5">
        <w:rPr>
          <w:rFonts w:ascii="Arial" w:hAnsi="Arial" w:cs="Arial"/>
        </w:rPr>
        <w:t xml:space="preserve">mię i nazwisko, </w:t>
      </w:r>
      <w:r w:rsidR="00284702">
        <w:rPr>
          <w:rFonts w:ascii="Arial" w:hAnsi="Arial" w:cs="Arial"/>
        </w:rPr>
        <w:t>s</w:t>
      </w:r>
      <w:r w:rsidR="004F42B3" w:rsidRPr="007405A5">
        <w:rPr>
          <w:rFonts w:ascii="Arial" w:hAnsi="Arial" w:cs="Arial"/>
        </w:rPr>
        <w:t xml:space="preserve">tanowisko, </w:t>
      </w:r>
      <w:r w:rsidR="00284702">
        <w:rPr>
          <w:rFonts w:ascii="Arial" w:hAnsi="Arial" w:cs="Arial"/>
        </w:rPr>
        <w:t>firma, podmiot reprezentowany, a</w:t>
      </w:r>
      <w:r w:rsidR="004F42B3" w:rsidRPr="007405A5">
        <w:rPr>
          <w:rFonts w:ascii="Arial" w:hAnsi="Arial" w:cs="Arial"/>
        </w:rPr>
        <w:t xml:space="preserve">dres, </w:t>
      </w:r>
      <w:r w:rsidR="00284702">
        <w:rPr>
          <w:rFonts w:ascii="Arial" w:hAnsi="Arial" w:cs="Arial"/>
        </w:rPr>
        <w:t>n</w:t>
      </w:r>
      <w:r w:rsidR="004F42B3" w:rsidRPr="007405A5">
        <w:rPr>
          <w:rFonts w:ascii="Arial" w:hAnsi="Arial" w:cs="Arial"/>
        </w:rPr>
        <w:t xml:space="preserve">umer telefonu, </w:t>
      </w:r>
      <w:r w:rsidR="00284702">
        <w:rPr>
          <w:rFonts w:ascii="Arial" w:hAnsi="Arial" w:cs="Arial"/>
        </w:rPr>
        <w:t>adres poczty elektronicznej, NIP, PESEL, seria i nume</w:t>
      </w:r>
      <w:r w:rsidR="004F42B3" w:rsidRPr="007405A5">
        <w:rPr>
          <w:rFonts w:ascii="Arial" w:hAnsi="Arial" w:cs="Arial"/>
        </w:rPr>
        <w:t xml:space="preserve">r paszportu, </w:t>
      </w:r>
      <w:r w:rsidR="00284702">
        <w:rPr>
          <w:rFonts w:ascii="Arial" w:hAnsi="Arial" w:cs="Arial"/>
        </w:rPr>
        <w:t>w</w:t>
      </w:r>
      <w:r w:rsidR="004F42B3" w:rsidRPr="007405A5">
        <w:rPr>
          <w:rFonts w:ascii="Arial" w:hAnsi="Arial" w:cs="Arial"/>
        </w:rPr>
        <w:t>izerunek.</w:t>
      </w:r>
      <w:r w:rsidR="000C19DB" w:rsidRPr="007405A5">
        <w:rPr>
          <w:rFonts w:ascii="Arial" w:hAnsi="Arial" w:cs="Arial"/>
        </w:rPr>
        <w:t xml:space="preserve"> </w:t>
      </w:r>
    </w:p>
    <w:bookmarkEnd w:id="2"/>
    <w:p w14:paraId="1601A901" w14:textId="77777777" w:rsidR="00C43A52" w:rsidRDefault="002B4776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Obowiązek podania </w:t>
      </w:r>
      <w:r w:rsidR="00C43A52" w:rsidRPr="00C43A52">
        <w:rPr>
          <w:rFonts w:ascii="Arial" w:hAnsi="Arial" w:cs="Arial"/>
          <w:b/>
        </w:rPr>
        <w:t xml:space="preserve">danych </w:t>
      </w:r>
    </w:p>
    <w:p w14:paraId="58BD5252" w14:textId="766F42C7" w:rsidR="0005612E" w:rsidRPr="0005612E" w:rsidRDefault="0005612E" w:rsidP="00732BC9">
      <w:pPr>
        <w:spacing w:before="120" w:after="120" w:line="360" w:lineRule="auto"/>
        <w:ind w:left="426"/>
        <w:rPr>
          <w:rFonts w:ascii="Arial" w:hAnsi="Arial" w:cs="Arial"/>
        </w:rPr>
      </w:pPr>
      <w:r w:rsidRPr="000C19DB">
        <w:rPr>
          <w:rFonts w:ascii="Arial" w:hAnsi="Arial" w:cs="Arial"/>
        </w:rPr>
        <w:t xml:space="preserve">Podanie danych osobowych jest dobrowolne, lecz </w:t>
      </w:r>
      <w:r w:rsidR="000C19DB">
        <w:rPr>
          <w:rFonts w:ascii="Arial" w:hAnsi="Arial" w:cs="Arial"/>
        </w:rPr>
        <w:t>niezbędne</w:t>
      </w:r>
      <w:r w:rsidR="00314580">
        <w:rPr>
          <w:rFonts w:ascii="Arial" w:hAnsi="Arial" w:cs="Arial"/>
        </w:rPr>
        <w:t xml:space="preserve"> do wykonania</w:t>
      </w:r>
      <w:r w:rsidR="000C19DB">
        <w:rPr>
          <w:rFonts w:ascii="Arial" w:hAnsi="Arial" w:cs="Arial"/>
        </w:rPr>
        <w:t xml:space="preserve"> </w:t>
      </w:r>
      <w:r w:rsidR="00314580" w:rsidRPr="00314580">
        <w:rPr>
          <w:rFonts w:ascii="Arial" w:hAnsi="Arial" w:cs="Arial"/>
        </w:rPr>
        <w:t xml:space="preserve">obowiązku ciążącego na Administratorze w związku z </w:t>
      </w:r>
      <w:r w:rsidR="00314580">
        <w:rPr>
          <w:rFonts w:ascii="Arial" w:hAnsi="Arial" w:cs="Arial"/>
        </w:rPr>
        <w:t>realizacją projektu i rozliczeniem zawartej umowy.</w:t>
      </w:r>
      <w:r w:rsidR="00D21D93">
        <w:rPr>
          <w:rFonts w:ascii="Arial" w:hAnsi="Arial" w:cs="Arial"/>
        </w:rPr>
        <w:t xml:space="preserve"> </w:t>
      </w:r>
    </w:p>
    <w:p w14:paraId="720BEE26" w14:textId="77777777" w:rsidR="0005612E" w:rsidRPr="00C43A52" w:rsidRDefault="002B4776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C43A52">
        <w:rPr>
          <w:rFonts w:ascii="Arial" w:hAnsi="Arial" w:cs="Arial"/>
          <w:b/>
        </w:rPr>
        <w:t>Źródło pochodzenia danych</w:t>
      </w:r>
    </w:p>
    <w:p w14:paraId="62EA1BC5" w14:textId="77777777" w:rsidR="003F18BF" w:rsidRPr="003F18BF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Osoby, których dane dotyczą, oraz:</w:t>
      </w:r>
    </w:p>
    <w:p w14:paraId="4A382F3B" w14:textId="77777777" w:rsidR="003F18BF" w:rsidRPr="003F18BF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1) dane udostępniane przez:</w:t>
      </w:r>
    </w:p>
    <w:p w14:paraId="6878BC07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 xml:space="preserve">a) instytucje i podmioty zaangażowane w realizację PPR, w tym w szczególności przez wnioskodawców, beneficjentów, </w:t>
      </w:r>
      <w:proofErr w:type="spellStart"/>
      <w:r w:rsidRPr="003F18BF">
        <w:rPr>
          <w:rFonts w:ascii="Arial" w:hAnsi="Arial" w:cs="Arial"/>
        </w:rPr>
        <w:t>dotacjobiorców</w:t>
      </w:r>
      <w:proofErr w:type="spellEnd"/>
      <w:r w:rsidRPr="003F18BF">
        <w:rPr>
          <w:rFonts w:ascii="Arial" w:hAnsi="Arial" w:cs="Arial"/>
        </w:rPr>
        <w:t xml:space="preserve">, partnerów, również z państw </w:t>
      </w:r>
      <w:proofErr w:type="spellStart"/>
      <w:r w:rsidRPr="003F18BF">
        <w:rPr>
          <w:rFonts w:ascii="Arial" w:hAnsi="Arial" w:cs="Arial"/>
        </w:rPr>
        <w:t>objetych</w:t>
      </w:r>
      <w:proofErr w:type="spellEnd"/>
      <w:r w:rsidRPr="003F18BF">
        <w:rPr>
          <w:rFonts w:ascii="Arial" w:hAnsi="Arial" w:cs="Arial"/>
        </w:rPr>
        <w:t xml:space="preserve"> wsparciem;</w:t>
      </w:r>
    </w:p>
    <w:p w14:paraId="7AD25153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 xml:space="preserve">b) wykonawców i inne podmioty uczestniczące w zamówieniach publicznych finansowanych z PPR, </w:t>
      </w:r>
    </w:p>
    <w:p w14:paraId="7186D5DC" w14:textId="77777777" w:rsidR="003F18BF" w:rsidRPr="003F18BF" w:rsidRDefault="003F18BF" w:rsidP="002206B4">
      <w:pPr>
        <w:spacing w:before="120" w:after="120" w:line="360" w:lineRule="auto"/>
        <w:ind w:left="708"/>
        <w:rPr>
          <w:rFonts w:ascii="Arial" w:hAnsi="Arial" w:cs="Arial"/>
        </w:rPr>
      </w:pPr>
      <w:r w:rsidRPr="003F18BF">
        <w:rPr>
          <w:rFonts w:ascii="Arial" w:hAnsi="Arial" w:cs="Arial"/>
        </w:rPr>
        <w:t>c) inne osoby, których dane są przetwarzane w związku z realizacją projektów PPR , w szczególności w związku z badaniem kwalifikowalności wydatków.</w:t>
      </w:r>
    </w:p>
    <w:p w14:paraId="21E0B058" w14:textId="5CC74ABD" w:rsidR="00A14012" w:rsidRDefault="003F18BF" w:rsidP="003F18BF">
      <w:pPr>
        <w:spacing w:before="120" w:after="120" w:line="360" w:lineRule="auto"/>
        <w:ind w:left="426"/>
        <w:rPr>
          <w:rFonts w:ascii="Arial" w:hAnsi="Arial" w:cs="Arial"/>
        </w:rPr>
      </w:pPr>
      <w:r w:rsidRPr="003F18BF">
        <w:rPr>
          <w:rFonts w:ascii="Arial" w:hAnsi="Arial" w:cs="Arial"/>
        </w:rPr>
        <w:t>2) dane pochodzące z rejestrów publicznych.</w:t>
      </w:r>
    </w:p>
    <w:p w14:paraId="0DD598CC" w14:textId="77777777" w:rsidR="00A14012" w:rsidRDefault="00A14012" w:rsidP="000C19DB">
      <w:pPr>
        <w:spacing w:before="120" w:after="120" w:line="360" w:lineRule="auto"/>
        <w:ind w:left="426"/>
        <w:rPr>
          <w:rFonts w:ascii="Arial" w:hAnsi="Arial" w:cs="Arial"/>
        </w:rPr>
      </w:pPr>
    </w:p>
    <w:p w14:paraId="23ADE298" w14:textId="77777777" w:rsidR="00563383" w:rsidRPr="00563383" w:rsidRDefault="00A5520B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Dostęp do danych</w:t>
      </w:r>
    </w:p>
    <w:p w14:paraId="3F872AE3" w14:textId="6E34A84C" w:rsidR="00A14012" w:rsidRDefault="00DA00B2" w:rsidP="00DA00B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DA00B2">
        <w:rPr>
          <w:rFonts w:ascii="Arial" w:hAnsi="Arial" w:cs="Arial"/>
        </w:rPr>
        <w:t xml:space="preserve">Dostęp do </w:t>
      </w:r>
      <w:r w:rsidRPr="00DA00B2">
        <w:rPr>
          <w:rFonts w:ascii="Arial" w:eastAsiaTheme="minorHAnsi" w:hAnsi="Arial" w:cs="Arial"/>
          <w:lang w:eastAsia="en-US"/>
        </w:rPr>
        <w:t xml:space="preserve">Państwa danych osobowych mają pracownicy i współpracownicy Ministerstwa </w:t>
      </w:r>
      <w:r w:rsidRPr="00DA00B2">
        <w:rPr>
          <w:rFonts w:ascii="Arial" w:hAnsi="Arial" w:cs="Arial"/>
        </w:rPr>
        <w:t>Funduszy i Polityki Regionalnej</w:t>
      </w:r>
      <w:r w:rsidRPr="00DA00B2">
        <w:rPr>
          <w:rFonts w:ascii="Arial" w:eastAsiaTheme="minorHAnsi" w:hAnsi="Arial" w:cs="Arial"/>
          <w:lang w:eastAsia="en-US"/>
        </w:rPr>
        <w:t xml:space="preserve">. Ponadto Państwa dane osobowe mogą być/ </w:t>
      </w:r>
      <w:r w:rsidRPr="00B32A4A">
        <w:rPr>
          <w:rFonts w:ascii="Arial" w:eastAsiaTheme="minorHAnsi" w:hAnsi="Arial" w:cs="Arial"/>
          <w:lang w:eastAsia="en-US"/>
        </w:rPr>
        <w:t>są powierzane lub udostępniane</w:t>
      </w:r>
      <w:r w:rsidR="00A14012" w:rsidRPr="00B32A4A">
        <w:rPr>
          <w:rFonts w:ascii="Arial" w:eastAsiaTheme="minorHAnsi" w:hAnsi="Arial" w:cs="Arial"/>
          <w:lang w:eastAsia="en-US"/>
        </w:rPr>
        <w:t>:</w:t>
      </w:r>
    </w:p>
    <w:p w14:paraId="6F4F2AAB" w14:textId="51283B96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1) Ministerstw</w:t>
      </w:r>
      <w:r>
        <w:rPr>
          <w:rFonts w:ascii="Arial" w:eastAsiaTheme="minorHAnsi" w:hAnsi="Arial" w:cs="Arial"/>
          <w:lang w:eastAsia="en-US"/>
        </w:rPr>
        <w:t>u</w:t>
      </w:r>
      <w:r w:rsidRPr="00A14012">
        <w:rPr>
          <w:rFonts w:ascii="Arial" w:eastAsiaTheme="minorHAnsi" w:hAnsi="Arial" w:cs="Arial"/>
          <w:lang w:eastAsia="en-US"/>
        </w:rPr>
        <w:t xml:space="preserve"> Spraw Zagranicznych,</w:t>
      </w:r>
    </w:p>
    <w:p w14:paraId="4B24E206" w14:textId="1D867004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2) organ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administracji publicznej </w:t>
      </w:r>
      <w:r>
        <w:rPr>
          <w:rFonts w:ascii="Arial" w:eastAsiaTheme="minorHAnsi" w:hAnsi="Arial" w:cs="Arial"/>
          <w:lang w:eastAsia="en-US"/>
        </w:rPr>
        <w:t>Ukrainy</w:t>
      </w:r>
      <w:r w:rsidRPr="00A14012">
        <w:rPr>
          <w:rFonts w:ascii="Arial" w:eastAsiaTheme="minorHAnsi" w:hAnsi="Arial" w:cs="Arial"/>
          <w:lang w:eastAsia="en-US"/>
        </w:rPr>
        <w:t>,</w:t>
      </w:r>
    </w:p>
    <w:p w14:paraId="60FFDC6A" w14:textId="498412CF" w:rsidR="00A14012" w:rsidRP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3) Ministerstw</w:t>
      </w:r>
      <w:r>
        <w:rPr>
          <w:rFonts w:ascii="Arial" w:eastAsiaTheme="minorHAnsi" w:hAnsi="Arial" w:cs="Arial"/>
          <w:lang w:eastAsia="en-US"/>
        </w:rPr>
        <w:t xml:space="preserve">u </w:t>
      </w:r>
      <w:r w:rsidRPr="00A14012">
        <w:rPr>
          <w:rFonts w:ascii="Arial" w:eastAsiaTheme="minorHAnsi" w:hAnsi="Arial" w:cs="Arial"/>
          <w:lang w:eastAsia="en-US"/>
        </w:rPr>
        <w:t>Finansów oraz podmiot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zaangażowan</w:t>
      </w:r>
      <w:r>
        <w:rPr>
          <w:rFonts w:ascii="Arial" w:eastAsiaTheme="minorHAnsi" w:hAnsi="Arial" w:cs="Arial"/>
          <w:lang w:eastAsia="en-US"/>
        </w:rPr>
        <w:t>ym</w:t>
      </w:r>
      <w:r w:rsidRPr="00A14012">
        <w:rPr>
          <w:rFonts w:ascii="Arial" w:eastAsiaTheme="minorHAnsi" w:hAnsi="Arial" w:cs="Arial"/>
          <w:lang w:eastAsia="en-US"/>
        </w:rPr>
        <w:t xml:space="preserve"> w realizację PPR;</w:t>
      </w:r>
    </w:p>
    <w:p w14:paraId="715D6032" w14:textId="7D6594E0" w:rsidR="00A14012" w:rsidRDefault="00A14012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A14012">
        <w:rPr>
          <w:rFonts w:ascii="Arial" w:eastAsiaTheme="minorHAnsi" w:hAnsi="Arial" w:cs="Arial"/>
          <w:lang w:eastAsia="en-US"/>
        </w:rPr>
        <w:t>4) organ</w:t>
      </w:r>
      <w:r>
        <w:rPr>
          <w:rFonts w:ascii="Arial" w:eastAsiaTheme="minorHAnsi" w:hAnsi="Arial" w:cs="Arial"/>
          <w:lang w:eastAsia="en-US"/>
        </w:rPr>
        <w:t>om</w:t>
      </w:r>
      <w:r w:rsidRPr="00A14012">
        <w:rPr>
          <w:rFonts w:ascii="Arial" w:eastAsiaTheme="minorHAnsi" w:hAnsi="Arial" w:cs="Arial"/>
          <w:lang w:eastAsia="en-US"/>
        </w:rPr>
        <w:t xml:space="preserve"> administracji publicznej (na podstawie przepisów prawa), w tym Główne</w:t>
      </w:r>
      <w:r>
        <w:rPr>
          <w:rFonts w:ascii="Arial" w:eastAsiaTheme="minorHAnsi" w:hAnsi="Arial" w:cs="Arial"/>
          <w:lang w:eastAsia="en-US"/>
        </w:rPr>
        <w:t>mu</w:t>
      </w:r>
      <w:r w:rsidRPr="00A14012">
        <w:rPr>
          <w:rFonts w:ascii="Arial" w:eastAsiaTheme="minorHAnsi" w:hAnsi="Arial" w:cs="Arial"/>
          <w:lang w:eastAsia="en-US"/>
        </w:rPr>
        <w:t xml:space="preserve"> Urz</w:t>
      </w:r>
      <w:r>
        <w:rPr>
          <w:rFonts w:ascii="Arial" w:eastAsiaTheme="minorHAnsi" w:hAnsi="Arial" w:cs="Arial"/>
          <w:lang w:eastAsia="en-US"/>
        </w:rPr>
        <w:t>ę</w:t>
      </w:r>
      <w:r w:rsidRPr="00A14012">
        <w:rPr>
          <w:rFonts w:ascii="Arial" w:eastAsiaTheme="minorHAnsi" w:hAnsi="Arial" w:cs="Arial"/>
          <w:lang w:eastAsia="en-US"/>
        </w:rPr>
        <w:t>d</w:t>
      </w:r>
      <w:r>
        <w:rPr>
          <w:rFonts w:ascii="Arial" w:eastAsiaTheme="minorHAnsi" w:hAnsi="Arial" w:cs="Arial"/>
          <w:lang w:eastAsia="en-US"/>
        </w:rPr>
        <w:t>owi</w:t>
      </w:r>
      <w:r w:rsidRPr="00A14012">
        <w:rPr>
          <w:rFonts w:ascii="Arial" w:eastAsiaTheme="minorHAnsi" w:hAnsi="Arial" w:cs="Arial"/>
          <w:lang w:eastAsia="en-US"/>
        </w:rPr>
        <w:t xml:space="preserve"> Statystyczn</w:t>
      </w:r>
      <w:r>
        <w:rPr>
          <w:rFonts w:ascii="Arial" w:eastAsiaTheme="minorHAnsi" w:hAnsi="Arial" w:cs="Arial"/>
          <w:lang w:eastAsia="en-US"/>
        </w:rPr>
        <w:t>emu</w:t>
      </w:r>
      <w:r w:rsidRPr="00A14012">
        <w:rPr>
          <w:rFonts w:ascii="Arial" w:eastAsiaTheme="minorHAnsi" w:hAnsi="Arial" w:cs="Arial"/>
          <w:lang w:eastAsia="en-US"/>
        </w:rPr>
        <w:t xml:space="preserve"> i Zakład</w:t>
      </w:r>
      <w:r>
        <w:rPr>
          <w:rFonts w:ascii="Arial" w:eastAsiaTheme="minorHAnsi" w:hAnsi="Arial" w:cs="Arial"/>
          <w:lang w:eastAsia="en-US"/>
        </w:rPr>
        <w:t>owi</w:t>
      </w:r>
      <w:r w:rsidRPr="00A14012">
        <w:rPr>
          <w:rFonts w:ascii="Arial" w:eastAsiaTheme="minorHAnsi" w:hAnsi="Arial" w:cs="Arial"/>
          <w:lang w:eastAsia="en-US"/>
        </w:rPr>
        <w:t xml:space="preserve"> Ubezpieczeń Społecznych</w:t>
      </w:r>
      <w:r w:rsidR="003F18BF">
        <w:rPr>
          <w:rFonts w:ascii="Arial" w:eastAsiaTheme="minorHAnsi" w:hAnsi="Arial" w:cs="Arial"/>
          <w:lang w:eastAsia="en-US"/>
        </w:rPr>
        <w:t>,</w:t>
      </w:r>
    </w:p>
    <w:p w14:paraId="3D0D5E32" w14:textId="4818C2B5" w:rsidR="003F18BF" w:rsidRDefault="003F18BF" w:rsidP="00A1401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B32A4A">
        <w:rPr>
          <w:rFonts w:ascii="Arial" w:eastAsiaTheme="minorHAnsi" w:hAnsi="Arial" w:cs="Arial"/>
          <w:lang w:eastAsia="en-US"/>
        </w:rPr>
        <w:t xml:space="preserve">5) </w:t>
      </w:r>
      <w:r w:rsidR="002E7BD1" w:rsidRPr="002206B4">
        <w:rPr>
          <w:rFonts w:ascii="Arial" w:eastAsiaTheme="minorHAnsi" w:hAnsi="Arial" w:cs="Arial"/>
          <w:lang w:eastAsia="en-US"/>
        </w:rPr>
        <w:t>w</w:t>
      </w:r>
      <w:r w:rsidRPr="00B32A4A">
        <w:rPr>
          <w:rFonts w:ascii="Arial" w:eastAsiaTheme="minorHAnsi" w:hAnsi="Arial" w:cs="Arial"/>
          <w:lang w:eastAsia="en-US"/>
        </w:rPr>
        <w:t>ykonawcom umów.</w:t>
      </w:r>
    </w:p>
    <w:p w14:paraId="41F9639D" w14:textId="77777777" w:rsidR="00DA00B2" w:rsidRPr="00DA00B2" w:rsidRDefault="00DA00B2" w:rsidP="00DA00B2">
      <w:pPr>
        <w:spacing w:before="120" w:after="120" w:line="360" w:lineRule="auto"/>
        <w:ind w:left="360"/>
        <w:rPr>
          <w:rFonts w:ascii="Arial" w:eastAsiaTheme="minorHAnsi" w:hAnsi="Arial" w:cs="Arial"/>
          <w:lang w:eastAsia="en-US"/>
        </w:rPr>
      </w:pPr>
      <w:r w:rsidRPr="00DA00B2">
        <w:rPr>
          <w:rFonts w:ascii="Arial" w:eastAsiaTheme="minorHAnsi" w:hAnsi="Arial" w:cs="Arial"/>
          <w:lang w:eastAsia="en-US"/>
        </w:rPr>
        <w:t xml:space="preserve">Uwaga: W stosunku do Ukrainy Komisja Europejska nie wydała decyzji potwierdzających odpowiedni stopień ochrony danych osobowych. Takie przekazywanie danych osobowych poza Unię Europejską wiąże się z ryzykiem braku możliwości realizacji praw do ochrony Pani/Pana danych osobowych (w szczególności praw, o których mowa w art. 12 oraz 15 - 22 </w:t>
      </w:r>
      <w:r w:rsidRPr="00DA00B2">
        <w:rPr>
          <w:rFonts w:ascii="Arial" w:eastAsiaTheme="minorHAnsi" w:hAnsi="Arial" w:cs="Arial"/>
          <w:lang w:eastAsia="en-US"/>
        </w:rPr>
        <w:lastRenderedPageBreak/>
        <w:t>RODO), w szczególności w celu ochrony przed niezgodnym z prawem wykorzystywaniem lub ujawnianiem tych informacji. Ponadto istnieje ryzyko braku zapewnienia przez ten kraj odpowiedniego stopnia ochrony oraz zabezpieczeń dla przetwarzanych danych osobowych.</w:t>
      </w:r>
    </w:p>
    <w:p w14:paraId="176F539B" w14:textId="77777777" w:rsidR="00BE1023" w:rsidRPr="00BE1023" w:rsidRDefault="00BE1023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BE1023">
        <w:rPr>
          <w:rFonts w:ascii="Arial" w:hAnsi="Arial" w:cs="Arial"/>
          <w:b/>
        </w:rPr>
        <w:t xml:space="preserve">Prawa osoby, której dane dotyczą </w:t>
      </w:r>
    </w:p>
    <w:p w14:paraId="24E7256C" w14:textId="77777777" w:rsidR="00625096" w:rsidRPr="00625096" w:rsidRDefault="00625096" w:rsidP="00625096">
      <w:pPr>
        <w:spacing w:before="120" w:after="120" w:line="360" w:lineRule="auto"/>
        <w:ind w:firstLine="56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Przysługują Państwu następujące prawa: </w:t>
      </w:r>
    </w:p>
    <w:p w14:paraId="529357FB" w14:textId="77777777" w:rsidR="00625096" w:rsidRPr="00625096" w:rsidRDefault="00625096" w:rsidP="00625096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625096">
        <w:rPr>
          <w:rFonts w:ascii="Arial" w:hAnsi="Arial" w:cs="Arial"/>
        </w:rPr>
        <w:t>prawo dostępu do danych osobowych i ich sprostowania</w:t>
      </w:r>
    </w:p>
    <w:p w14:paraId="79A3176A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Realizując te prawo, możecie Państwo zwrócić się do Ministra z pytaniem m.in. o to czy Minister przetwarza Państwa dane osobowe, jakie dane osobowe przetwarza i skąd je pozyskał, a także jaki jest cel przetwarzania, jego podstawa prawna oraz jak długo dane te będą przetwarzane. </w:t>
      </w:r>
    </w:p>
    <w:p w14:paraId="00C6388B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>W przypadku, gdy przetwarzane dane okażą się nieaktualne, możecie Państwo zwrócić się do Ministra z wnioskiem o ich aktualizację.</w:t>
      </w:r>
    </w:p>
    <w:p w14:paraId="4F73E9DD" w14:textId="77777777" w:rsidR="00625096" w:rsidRPr="00625096" w:rsidRDefault="00625096" w:rsidP="00625096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625096">
        <w:rPr>
          <w:rFonts w:ascii="Arial" w:hAnsi="Arial" w:cs="Arial"/>
        </w:rPr>
        <w:t>prawo żądania ograniczenia przetwarzania - jeżeli spełnione są przesłanki określone w art. 18 RODO</w:t>
      </w:r>
    </w:p>
    <w:p w14:paraId="2CDF940F" w14:textId="77777777" w:rsidR="00625096" w:rsidRPr="00625096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 xml:space="preserve">Ograniczenie przetwarzania danych osobowych powoduje, że Minister może jedynie przechowywać dane osobowe. Minister nie może przekazywać tych danych innym podmiotom, modyfikować ich ani usuwać. </w:t>
      </w:r>
    </w:p>
    <w:p w14:paraId="183FE169" w14:textId="77777777" w:rsidR="00625096" w:rsidRPr="00BE1023" w:rsidRDefault="00625096" w:rsidP="00625096">
      <w:pPr>
        <w:spacing w:before="120" w:after="120" w:line="360" w:lineRule="auto"/>
        <w:ind w:left="927"/>
        <w:rPr>
          <w:rFonts w:ascii="Arial" w:hAnsi="Arial" w:cs="Arial"/>
        </w:rPr>
      </w:pPr>
      <w:r w:rsidRPr="00625096">
        <w:rPr>
          <w:rFonts w:ascii="Arial" w:hAnsi="Arial" w:cs="Aria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</w:p>
    <w:p w14:paraId="65B74A71" w14:textId="77777777" w:rsidR="00122535" w:rsidRPr="00CD69B8" w:rsidRDefault="00122535" w:rsidP="00CD69B8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CD69B8">
        <w:rPr>
          <w:rFonts w:ascii="Arial" w:hAnsi="Arial" w:cs="Arial"/>
        </w:rPr>
        <w:t xml:space="preserve">prawo żądania usunięcia danych osobowych </w:t>
      </w:r>
      <w:r w:rsidR="00021758">
        <w:rPr>
          <w:rFonts w:ascii="Arial" w:hAnsi="Arial" w:cs="Arial"/>
        </w:rPr>
        <w:t>–</w:t>
      </w:r>
      <w:r w:rsidRPr="00CD69B8">
        <w:rPr>
          <w:rFonts w:ascii="Arial" w:hAnsi="Arial" w:cs="Arial"/>
        </w:rPr>
        <w:t xml:space="preserve"> jeżeli spełnione są przesłanki określone w art.  17 RODO,</w:t>
      </w:r>
    </w:p>
    <w:p w14:paraId="43AFADF6" w14:textId="77777777" w:rsidR="00122535" w:rsidRDefault="00122535" w:rsidP="00CD69B8">
      <w:pPr>
        <w:pStyle w:val="Akapitzlist"/>
        <w:spacing w:before="120" w:after="120" w:line="360" w:lineRule="auto"/>
        <w:ind w:left="927"/>
        <w:rPr>
          <w:rFonts w:ascii="Arial" w:hAnsi="Arial" w:cs="Arial"/>
        </w:rPr>
      </w:pPr>
      <w:r w:rsidRPr="00CD69B8">
        <w:rPr>
          <w:rFonts w:ascii="Arial" w:hAnsi="Arial" w:cs="Arial"/>
        </w:rPr>
        <w:t>Żądanie usunięcia danych osobowych realizowane jest m.in. gdy dalsze przetwarzanie danych nie jest już niezbędne do realizacji celu Ministra lub dane osobowe były przetwarzane niezgodnie z prawem. Szczegółowe warunki korzystania z tego prawa określa art. 17 RODO.</w:t>
      </w:r>
    </w:p>
    <w:p w14:paraId="45B19933" w14:textId="77777777" w:rsidR="00021758" w:rsidRDefault="00021758" w:rsidP="00536868">
      <w:pPr>
        <w:spacing w:before="120" w:after="120" w:line="360" w:lineRule="auto"/>
        <w:ind w:left="720"/>
        <w:rPr>
          <w:rFonts w:ascii="Arial" w:hAnsi="Arial" w:cs="Arial"/>
        </w:rPr>
      </w:pPr>
      <w:r w:rsidRPr="00BE1023">
        <w:rPr>
          <w:rFonts w:ascii="Arial" w:hAnsi="Arial" w:cs="Arial"/>
        </w:rPr>
        <w:t xml:space="preserve">Żądanie realizacji wyżej wymienionych praw proszę przesłać, na adresy wskazane w pkt pt.: „Kontakt z Inspektorem Ochrony Danych”. W korespondencji należy dodać dopisek: </w:t>
      </w:r>
      <w:r w:rsidRPr="00DA00B2">
        <w:rPr>
          <w:rFonts w:ascii="Arial" w:hAnsi="Arial" w:cs="Arial"/>
        </w:rPr>
        <w:t xml:space="preserve">„Ochrona danych osobowych </w:t>
      </w:r>
      <w:r w:rsidR="00536868" w:rsidRPr="00DA00B2">
        <w:rPr>
          <w:rFonts w:ascii="Arial" w:hAnsi="Arial" w:cs="Arial"/>
        </w:rPr>
        <w:t>– „</w:t>
      </w:r>
      <w:r w:rsidR="00DA00B2" w:rsidRPr="00DA00B2">
        <w:rPr>
          <w:rFonts w:ascii="Arial" w:hAnsi="Arial" w:cs="Arial"/>
        </w:rPr>
        <w:t>Polska Pomoc Rozwojowa</w:t>
      </w:r>
      <w:r w:rsidR="00536868" w:rsidRPr="00DA00B2">
        <w:rPr>
          <w:rFonts w:ascii="Arial" w:hAnsi="Arial" w:cs="Arial"/>
        </w:rPr>
        <w:t>”. – skopiować z odpowiedniej klauzuli.</w:t>
      </w:r>
      <w:r w:rsidR="00536868" w:rsidRPr="00536868">
        <w:rPr>
          <w:rFonts w:ascii="Arial" w:hAnsi="Arial" w:cs="Arial"/>
        </w:rPr>
        <w:t xml:space="preserve"> </w:t>
      </w:r>
    </w:p>
    <w:p w14:paraId="494F0368" w14:textId="77777777" w:rsidR="00122535" w:rsidRPr="00CD69B8" w:rsidRDefault="00122535" w:rsidP="00CD69B8">
      <w:pPr>
        <w:pStyle w:val="Akapitzlist"/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CD69B8">
        <w:rPr>
          <w:rFonts w:ascii="Arial" w:hAnsi="Arial" w:cs="Arial"/>
        </w:rPr>
        <w:t>prawo wniesienia skargi do Prezesa Urzędu Ochrony Danych Osobowych</w:t>
      </w:r>
      <w:r w:rsidR="00CD69B8">
        <w:rPr>
          <w:rFonts w:ascii="Arial" w:hAnsi="Arial" w:cs="Arial"/>
        </w:rPr>
        <w:t>.</w:t>
      </w:r>
    </w:p>
    <w:p w14:paraId="77428A5D" w14:textId="77777777" w:rsidR="00886BB7" w:rsidRPr="00013B26" w:rsidRDefault="00886BB7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013B26">
        <w:rPr>
          <w:rFonts w:ascii="Arial" w:hAnsi="Arial" w:cs="Arial"/>
          <w:b/>
        </w:rPr>
        <w:t>Informacje o zautomatyzowanym podejmowaniu decyzji, w tym profilowaniu</w:t>
      </w:r>
    </w:p>
    <w:p w14:paraId="4EC30CF7" w14:textId="77777777" w:rsidR="00886BB7" w:rsidRPr="00013B26" w:rsidRDefault="00886BB7" w:rsidP="005D31DE">
      <w:pPr>
        <w:pStyle w:val="Akapitzlist"/>
        <w:spacing w:before="120" w:after="120" w:line="360" w:lineRule="auto"/>
        <w:ind w:left="360"/>
        <w:rPr>
          <w:rFonts w:ascii="Arial" w:hAnsi="Arial" w:cs="Arial"/>
        </w:rPr>
      </w:pPr>
      <w:r w:rsidRPr="00013B26">
        <w:rPr>
          <w:rFonts w:ascii="Arial" w:hAnsi="Arial" w:cs="Arial"/>
        </w:rPr>
        <w:lastRenderedPageBreak/>
        <w:t>Dane osobowe nie będą podlegały zautomatyzowanemu podejmowaniu decyzji, w tym profilowaniu.</w:t>
      </w:r>
    </w:p>
    <w:p w14:paraId="2BD55140" w14:textId="77777777" w:rsidR="00567D0A" w:rsidRPr="00567D0A" w:rsidRDefault="00567D0A" w:rsidP="00625096">
      <w:pPr>
        <w:numPr>
          <w:ilvl w:val="0"/>
          <w:numId w:val="15"/>
        </w:numPr>
        <w:spacing w:before="120" w:after="120" w:line="360" w:lineRule="auto"/>
        <w:ind w:left="426" w:hanging="426"/>
        <w:rPr>
          <w:rFonts w:ascii="Arial" w:hAnsi="Arial" w:cs="Arial"/>
          <w:b/>
        </w:rPr>
      </w:pPr>
      <w:r w:rsidRPr="00567D0A">
        <w:rPr>
          <w:rFonts w:ascii="Arial" w:hAnsi="Arial" w:cs="Arial"/>
          <w:b/>
        </w:rPr>
        <w:t>Kontakt z Inspektorem Ochrony Danych</w:t>
      </w:r>
    </w:p>
    <w:p w14:paraId="23DA6B87" w14:textId="77777777" w:rsidR="00BB73EC" w:rsidRPr="00625096" w:rsidRDefault="00BB73EC" w:rsidP="005D31DE">
      <w:pPr>
        <w:spacing w:before="120" w:after="120" w:line="360" w:lineRule="auto"/>
        <w:ind w:left="360"/>
        <w:contextualSpacing/>
        <w:rPr>
          <w:rFonts w:ascii="Arial" w:hAnsi="Arial" w:cs="Arial"/>
          <w:b/>
        </w:rPr>
      </w:pPr>
      <w:r w:rsidRPr="00625096">
        <w:rPr>
          <w:rFonts w:ascii="Arial" w:hAnsi="Arial" w:cs="Arial"/>
          <w:b/>
        </w:rPr>
        <w:t xml:space="preserve">Administrator: </w:t>
      </w:r>
    </w:p>
    <w:p w14:paraId="0D5BE580" w14:textId="77777777" w:rsidR="006C013D" w:rsidRDefault="00BB73EC" w:rsidP="005D31DE">
      <w:pPr>
        <w:spacing w:before="120" w:after="120" w:line="360" w:lineRule="auto"/>
        <w:ind w:left="360"/>
        <w:contextualSpacing/>
        <w:rPr>
          <w:rFonts w:ascii="Arial" w:hAnsi="Arial" w:cs="Arial"/>
        </w:rPr>
      </w:pPr>
      <w:r w:rsidRPr="00567D0A">
        <w:rPr>
          <w:rFonts w:ascii="Arial" w:hAnsi="Arial" w:cs="Arial"/>
        </w:rPr>
        <w:t>Minister</w:t>
      </w:r>
      <w:r w:rsidR="005630C1">
        <w:rPr>
          <w:rFonts w:ascii="Arial" w:hAnsi="Arial" w:cs="Arial"/>
        </w:rPr>
        <w:t xml:space="preserve"> </w:t>
      </w:r>
      <w:r w:rsidR="00841535" w:rsidRPr="005630C1">
        <w:rPr>
          <w:rFonts w:ascii="Arial" w:hAnsi="Arial" w:cs="Arial"/>
        </w:rPr>
        <w:t>F</w:t>
      </w:r>
      <w:r w:rsidR="00841535">
        <w:rPr>
          <w:rFonts w:ascii="Arial" w:hAnsi="Arial" w:cs="Arial"/>
        </w:rPr>
        <w:t xml:space="preserve">unduszy </w:t>
      </w:r>
      <w:r w:rsidR="00841535" w:rsidRPr="005630C1">
        <w:rPr>
          <w:rFonts w:ascii="Arial" w:hAnsi="Arial" w:cs="Arial"/>
        </w:rPr>
        <w:t xml:space="preserve">i </w:t>
      </w:r>
      <w:r w:rsidR="00841535">
        <w:rPr>
          <w:rFonts w:ascii="Arial" w:hAnsi="Arial" w:cs="Arial"/>
        </w:rPr>
        <w:t xml:space="preserve">Polityki </w:t>
      </w:r>
      <w:r w:rsidR="00841535" w:rsidRPr="005630C1">
        <w:rPr>
          <w:rFonts w:ascii="Arial" w:hAnsi="Arial" w:cs="Arial"/>
        </w:rPr>
        <w:t>R</w:t>
      </w:r>
      <w:r w:rsidR="00841535">
        <w:rPr>
          <w:rFonts w:ascii="Arial" w:hAnsi="Arial" w:cs="Arial"/>
        </w:rPr>
        <w:t>egionalnej</w:t>
      </w:r>
      <w:r w:rsidR="005630C1">
        <w:rPr>
          <w:rFonts w:ascii="Arial" w:hAnsi="Arial" w:cs="Arial"/>
        </w:rPr>
        <w:t>,</w:t>
      </w:r>
      <w:r w:rsidRPr="00567D0A">
        <w:rPr>
          <w:rFonts w:ascii="Arial" w:hAnsi="Arial" w:cs="Arial"/>
        </w:rPr>
        <w:t xml:space="preserve"> </w:t>
      </w:r>
      <w:r w:rsidR="005630C1">
        <w:rPr>
          <w:rFonts w:ascii="Arial" w:hAnsi="Arial" w:cs="Arial"/>
        </w:rPr>
        <w:t xml:space="preserve">w związku z przetwarzaniem danych osobowych w Ministerstwie </w:t>
      </w:r>
      <w:r w:rsidR="00841535" w:rsidRPr="005630C1">
        <w:rPr>
          <w:rFonts w:ascii="Arial" w:hAnsi="Arial" w:cs="Arial"/>
        </w:rPr>
        <w:t>F</w:t>
      </w:r>
      <w:r w:rsidR="00841535">
        <w:rPr>
          <w:rFonts w:ascii="Arial" w:hAnsi="Arial" w:cs="Arial"/>
        </w:rPr>
        <w:t xml:space="preserve">unduszy </w:t>
      </w:r>
      <w:r w:rsidR="00841535" w:rsidRPr="005630C1">
        <w:rPr>
          <w:rFonts w:ascii="Arial" w:hAnsi="Arial" w:cs="Arial"/>
        </w:rPr>
        <w:t xml:space="preserve">i </w:t>
      </w:r>
      <w:r w:rsidR="00841535">
        <w:rPr>
          <w:rFonts w:ascii="Arial" w:hAnsi="Arial" w:cs="Arial"/>
        </w:rPr>
        <w:t xml:space="preserve">Polityki </w:t>
      </w:r>
      <w:r w:rsidR="00841535" w:rsidRPr="005630C1">
        <w:rPr>
          <w:rFonts w:ascii="Arial" w:hAnsi="Arial" w:cs="Arial"/>
        </w:rPr>
        <w:t>R</w:t>
      </w:r>
      <w:r w:rsidR="00841535">
        <w:rPr>
          <w:rFonts w:ascii="Arial" w:hAnsi="Arial" w:cs="Arial"/>
        </w:rPr>
        <w:t>egionalnej</w:t>
      </w:r>
      <w:r w:rsidR="005630C1">
        <w:rPr>
          <w:rFonts w:ascii="Arial" w:hAnsi="Arial" w:cs="Arial"/>
        </w:rPr>
        <w:t xml:space="preserve">, </w:t>
      </w:r>
      <w:r w:rsidRPr="00567D0A">
        <w:rPr>
          <w:rFonts w:ascii="Arial" w:hAnsi="Arial" w:cs="Arial"/>
        </w:rPr>
        <w:t xml:space="preserve">adres: ul. Wspólna 2/4, 00-926 Warszawa. </w:t>
      </w:r>
    </w:p>
    <w:p w14:paraId="2F8D0336" w14:textId="584643B0" w:rsidR="007908B0" w:rsidRPr="001C529A" w:rsidRDefault="006C013D" w:rsidP="005D31DE">
      <w:pPr>
        <w:spacing w:before="120" w:after="120" w:line="360" w:lineRule="auto"/>
        <w:ind w:left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73EC" w:rsidRPr="00567D0A">
        <w:rPr>
          <w:rFonts w:ascii="Arial" w:hAnsi="Arial" w:cs="Arial"/>
        </w:rPr>
        <w:t>ontakt z Inspektorem Ochrony Danych jest możliwy pod adresem</w:t>
      </w:r>
      <w:r>
        <w:rPr>
          <w:rFonts w:ascii="Arial" w:hAnsi="Arial" w:cs="Arial"/>
        </w:rPr>
        <w:t>:</w:t>
      </w:r>
      <w:r w:rsidR="00BB73EC">
        <w:rPr>
          <w:rFonts w:ascii="Arial" w:hAnsi="Arial" w:cs="Arial"/>
        </w:rPr>
        <w:t xml:space="preserve"> </w:t>
      </w:r>
      <w:r w:rsidR="00BB73EC" w:rsidRPr="00567D0A">
        <w:rPr>
          <w:rFonts w:ascii="Arial" w:hAnsi="Arial" w:cs="Arial"/>
        </w:rPr>
        <w:t>ul. Wspólna 2/4, 00-926 Warszawa</w:t>
      </w:r>
      <w:r w:rsidR="00BB73EC">
        <w:rPr>
          <w:rFonts w:ascii="Arial" w:hAnsi="Arial" w:cs="Arial"/>
        </w:rPr>
        <w:t xml:space="preserve"> (</w:t>
      </w:r>
      <w:r w:rsidR="00BB73EC" w:rsidRPr="00567D0A">
        <w:rPr>
          <w:rFonts w:ascii="Arial" w:hAnsi="Arial" w:cs="Arial"/>
        </w:rPr>
        <w:t>poczt</w:t>
      </w:r>
      <w:r w:rsidR="00BB73EC">
        <w:rPr>
          <w:rFonts w:ascii="Arial" w:hAnsi="Arial" w:cs="Arial"/>
        </w:rPr>
        <w:t>a</w:t>
      </w:r>
      <w:r w:rsidR="00BB73EC" w:rsidRPr="00567D0A">
        <w:rPr>
          <w:rFonts w:ascii="Arial" w:hAnsi="Arial" w:cs="Arial"/>
        </w:rPr>
        <w:t xml:space="preserve"> elektroniczn</w:t>
      </w:r>
      <w:r w:rsidR="00BB73EC">
        <w:rPr>
          <w:rFonts w:ascii="Arial" w:hAnsi="Arial" w:cs="Arial"/>
        </w:rPr>
        <w:t>a</w:t>
      </w:r>
      <w:r w:rsidR="00BB73EC" w:rsidRPr="00567D0A">
        <w:rPr>
          <w:rFonts w:ascii="Arial" w:hAnsi="Arial" w:cs="Arial"/>
        </w:rPr>
        <w:t xml:space="preserve">: </w:t>
      </w:r>
      <w:hyperlink r:id="rId12" w:history="1">
        <w:r w:rsidR="00841535" w:rsidRPr="006A2257">
          <w:rPr>
            <w:rStyle w:val="Hipercze"/>
            <w:rFonts w:ascii="Arial" w:hAnsi="Arial" w:cs="Arial"/>
          </w:rPr>
          <w:t>IOD@mfipr.gov.pl</w:t>
        </w:r>
      </w:hyperlink>
      <w:r w:rsidR="00BB73EC">
        <w:rPr>
          <w:rFonts w:ascii="Arial" w:hAnsi="Arial" w:cs="Arial"/>
          <w:color w:val="0000FF" w:themeColor="hyperlink"/>
          <w:u w:val="single"/>
        </w:rPr>
        <w:t>)</w:t>
      </w:r>
      <w:r w:rsidR="00BB73EC" w:rsidRPr="00567D0A">
        <w:rPr>
          <w:rFonts w:ascii="Arial" w:hAnsi="Arial" w:cs="Arial"/>
        </w:rPr>
        <w:t>.</w:t>
      </w:r>
    </w:p>
    <w:sectPr w:rsidR="007908B0" w:rsidRPr="001C529A" w:rsidSect="009E35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F5BA9" w14:textId="77777777" w:rsidR="00642FD3" w:rsidRDefault="00642FD3" w:rsidP="009E35D7">
      <w:r>
        <w:separator/>
      </w:r>
    </w:p>
  </w:endnote>
  <w:endnote w:type="continuationSeparator" w:id="0">
    <w:p w14:paraId="4C8B7C60" w14:textId="77777777" w:rsidR="00642FD3" w:rsidRDefault="00642FD3" w:rsidP="009E35D7">
      <w:r>
        <w:continuationSeparator/>
      </w:r>
    </w:p>
  </w:endnote>
  <w:endnote w:id="1">
    <w:p w14:paraId="249C9EC5" w14:textId="77777777" w:rsidR="00582C7A" w:rsidRDefault="00582C7A" w:rsidP="00582C7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>Inne podmioty mogą jednocześnie pełnić funkcję samodzielnych administratorów w odniesieniu do niektórych przetwarzanych przez nie danych osobowych.</w:t>
      </w:r>
    </w:p>
  </w:endnote>
  <w:endnote w:id="2">
    <w:p w14:paraId="2783BCDE" w14:textId="6A83E94F" w:rsidR="00582C7A" w:rsidRDefault="00582C7A" w:rsidP="00582C7A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F53CCC">
        <w:rPr>
          <w:rFonts w:ascii="Arial" w:hAnsi="Arial" w:cs="Arial"/>
        </w:rPr>
        <w:t xml:space="preserve">Minister Spraw Zagranicznych </w:t>
      </w:r>
      <w:r>
        <w:rPr>
          <w:rFonts w:ascii="Arial" w:hAnsi="Arial" w:cs="Arial"/>
        </w:rPr>
        <w:t xml:space="preserve">Rzeczypospolitej Polskiej </w:t>
      </w:r>
      <w:r w:rsidRPr="00F53CCC">
        <w:rPr>
          <w:rFonts w:ascii="Arial" w:hAnsi="Arial" w:cs="Arial"/>
        </w:rPr>
        <w:t>finansuje projekty pomocy rozwojowej. MFiPR realizuje projekty na podstawie wniosków składanych do MSZ. Z państwami objętymi wsparciem podpisywane są dokumenty o współpracy, np. memoranda lub</w:t>
      </w:r>
      <w:r>
        <w:rPr>
          <w:rFonts w:ascii="Arial" w:hAnsi="Arial" w:cs="Arial"/>
        </w:rPr>
        <w:t xml:space="preserve"> wymieniona są listy intencyjne</w:t>
      </w:r>
      <w:r w:rsidRPr="00787BFA">
        <w:rPr>
          <w:rFonts w:ascii="Arial" w:hAnsi="Arial" w:cs="Arial"/>
        </w:rPr>
        <w:t xml:space="preserve">. Więcej informacji znajduje się na stronie: </w:t>
      </w:r>
      <w:hyperlink r:id="rId1" w:history="1">
        <w:r w:rsidRPr="00D42C55">
          <w:rPr>
            <w:rStyle w:val="Hipercze"/>
            <w:rFonts w:ascii="Arial" w:hAnsi="Arial" w:cs="Arial"/>
          </w:rPr>
          <w:t>https://www.msz.gov.pl</w:t>
        </w:r>
      </w:hyperlink>
      <w:r w:rsidRPr="00787BF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06B4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raz </w:t>
      </w:r>
      <w:hyperlink r:id="rId2" w:history="1">
        <w:r w:rsidRPr="00D42C55">
          <w:rPr>
            <w:rStyle w:val="Hipercze"/>
            <w:rFonts w:ascii="Arial" w:hAnsi="Arial" w:cs="Arial"/>
          </w:rPr>
          <w:t>https://www.polskapomoc.gov.pl/</w:t>
        </w:r>
      </w:hyperlink>
      <w:r>
        <w:rPr>
          <w:rFonts w:ascii="Arial" w:hAnsi="Arial" w:cs="Arial"/>
        </w:rPr>
        <w:t xml:space="preserve"> </w:t>
      </w:r>
    </w:p>
  </w:endnote>
  <w:endnote w:id="3">
    <w:p w14:paraId="4ECCC7BC" w14:textId="77777777" w:rsidR="003876C8" w:rsidRDefault="003876C8" w:rsidP="003876C8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hyperlink r:id="rId3" w:history="1">
        <w:r w:rsidRPr="00787BFA">
          <w:rPr>
            <w:rFonts w:ascii="Arial" w:eastAsia="Calibri" w:hAnsi="Arial" w:cs="Arial"/>
            <w:lang w:eastAsia="en-US"/>
          </w:rPr>
          <w:t>(Dz. Urz. UE. L Nr 119, str. 1)</w:t>
        </w:r>
      </w:hyperlink>
      <w:r w:rsidRPr="00787BFA">
        <w:rPr>
          <w:rFonts w:ascii="Arial" w:eastAsia="Calibri" w:hAnsi="Arial" w:cs="Arial"/>
          <w:lang w:eastAsia="en-US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784F" w14:textId="77777777" w:rsidR="00642FD3" w:rsidRDefault="00642FD3" w:rsidP="009E35D7">
      <w:r>
        <w:separator/>
      </w:r>
    </w:p>
  </w:footnote>
  <w:footnote w:type="continuationSeparator" w:id="0">
    <w:p w14:paraId="2C24D15C" w14:textId="77777777" w:rsidR="00642FD3" w:rsidRDefault="00642FD3" w:rsidP="009E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multilevel"/>
    <w:tmpl w:val="DF404B54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1" w15:restartNumberingAfterBreak="0">
    <w:nsid w:val="008B13F3"/>
    <w:multiLevelType w:val="hybridMultilevel"/>
    <w:tmpl w:val="F0D22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60B9B"/>
    <w:multiLevelType w:val="multilevel"/>
    <w:tmpl w:val="F032502A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14BE9"/>
    <w:multiLevelType w:val="hybridMultilevel"/>
    <w:tmpl w:val="D5281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95ABB"/>
    <w:multiLevelType w:val="hybridMultilevel"/>
    <w:tmpl w:val="F0D22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95E5C"/>
    <w:multiLevelType w:val="hybridMultilevel"/>
    <w:tmpl w:val="6CA8C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AC9"/>
    <w:multiLevelType w:val="hybridMultilevel"/>
    <w:tmpl w:val="F5C29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07E45"/>
    <w:multiLevelType w:val="hybridMultilevel"/>
    <w:tmpl w:val="05E8DD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23F17"/>
    <w:multiLevelType w:val="hybridMultilevel"/>
    <w:tmpl w:val="1D50F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0524E"/>
    <w:multiLevelType w:val="hybridMultilevel"/>
    <w:tmpl w:val="3078E1D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2FE9"/>
    <w:multiLevelType w:val="hybridMultilevel"/>
    <w:tmpl w:val="7B888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E3B0D"/>
    <w:multiLevelType w:val="hybridMultilevel"/>
    <w:tmpl w:val="5DEED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141C58">
      <w:start w:val="1"/>
      <w:numFmt w:val="decimal"/>
      <w:lvlText w:val="%2)"/>
      <w:lvlJc w:val="left"/>
      <w:pPr>
        <w:ind w:left="178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B4DDA"/>
    <w:multiLevelType w:val="hybridMultilevel"/>
    <w:tmpl w:val="D1C04C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444C63EE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1926F6"/>
    <w:multiLevelType w:val="hybridMultilevel"/>
    <w:tmpl w:val="D21A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D00A4"/>
    <w:multiLevelType w:val="hybridMultilevel"/>
    <w:tmpl w:val="E5B6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02971"/>
    <w:multiLevelType w:val="hybridMultilevel"/>
    <w:tmpl w:val="3FDC4D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2EA829CF"/>
    <w:multiLevelType w:val="hybridMultilevel"/>
    <w:tmpl w:val="4C805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B36E7"/>
    <w:multiLevelType w:val="hybridMultilevel"/>
    <w:tmpl w:val="AAEA4A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ABE9FE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FD32E0"/>
    <w:multiLevelType w:val="hybridMultilevel"/>
    <w:tmpl w:val="35A8EB32"/>
    <w:lvl w:ilvl="0" w:tplc="D728A9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D728A95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971D67"/>
    <w:multiLevelType w:val="hybridMultilevel"/>
    <w:tmpl w:val="9C38B8B4"/>
    <w:lvl w:ilvl="0" w:tplc="1736EE1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8918FE8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23EBF"/>
    <w:multiLevelType w:val="hybridMultilevel"/>
    <w:tmpl w:val="DE6EA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20BE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13D32"/>
    <w:multiLevelType w:val="hybridMultilevel"/>
    <w:tmpl w:val="718EB5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7F16AA"/>
    <w:multiLevelType w:val="hybridMultilevel"/>
    <w:tmpl w:val="601C6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17697E"/>
    <w:multiLevelType w:val="hybridMultilevel"/>
    <w:tmpl w:val="A9803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28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5"/>
  </w:num>
  <w:num w:numId="4">
    <w:abstractNumId w:val="3"/>
  </w:num>
  <w:num w:numId="5">
    <w:abstractNumId w:val="15"/>
  </w:num>
  <w:num w:numId="6">
    <w:abstractNumId w:val="26"/>
  </w:num>
  <w:num w:numId="7">
    <w:abstractNumId w:val="8"/>
  </w:num>
  <w:num w:numId="8">
    <w:abstractNumId w:val="28"/>
  </w:num>
  <w:num w:numId="9">
    <w:abstractNumId w:val="23"/>
  </w:num>
  <w:num w:numId="10">
    <w:abstractNumId w:val="24"/>
  </w:num>
  <w:num w:numId="11">
    <w:abstractNumId w:val="18"/>
  </w:num>
  <w:num w:numId="12">
    <w:abstractNumId w:val="14"/>
  </w:num>
  <w:num w:numId="13">
    <w:abstractNumId w:val="12"/>
  </w:num>
  <w:num w:numId="14">
    <w:abstractNumId w:val="13"/>
  </w:num>
  <w:num w:numId="15">
    <w:abstractNumId w:val="2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"/>
  </w:num>
  <w:num w:numId="19">
    <w:abstractNumId w:val="11"/>
  </w:num>
  <w:num w:numId="20">
    <w:abstractNumId w:val="10"/>
  </w:num>
  <w:num w:numId="21">
    <w:abstractNumId w:val="1"/>
  </w:num>
  <w:num w:numId="22">
    <w:abstractNumId w:val="2"/>
  </w:num>
  <w:num w:numId="23">
    <w:abstractNumId w:val="9"/>
  </w:num>
  <w:num w:numId="24">
    <w:abstractNumId w:val="20"/>
  </w:num>
  <w:num w:numId="25">
    <w:abstractNumId w:val="25"/>
  </w:num>
  <w:num w:numId="26">
    <w:abstractNumId w:val="22"/>
  </w:num>
  <w:num w:numId="27">
    <w:abstractNumId w:val="7"/>
  </w:num>
  <w:num w:numId="28">
    <w:abstractNumId w:val="16"/>
  </w:num>
  <w:num w:numId="29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kwierczyńska Joanna">
    <w15:presenceInfo w15:providerId="AD" w15:userId="S::Joanna.Skwierczynska@mfipr.gov.pl::e612553f-7a33-4e45-abf4-002aa8641b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70"/>
    <w:rsid w:val="00007CFB"/>
    <w:rsid w:val="00013B26"/>
    <w:rsid w:val="00015E49"/>
    <w:rsid w:val="00021758"/>
    <w:rsid w:val="000265F9"/>
    <w:rsid w:val="00034C1C"/>
    <w:rsid w:val="00053861"/>
    <w:rsid w:val="0005612E"/>
    <w:rsid w:val="00056D34"/>
    <w:rsid w:val="000674B3"/>
    <w:rsid w:val="00084B50"/>
    <w:rsid w:val="000863A7"/>
    <w:rsid w:val="00094322"/>
    <w:rsid w:val="000A11EB"/>
    <w:rsid w:val="000A1B5B"/>
    <w:rsid w:val="000A7D8D"/>
    <w:rsid w:val="000B4853"/>
    <w:rsid w:val="000C01D0"/>
    <w:rsid w:val="000C19DB"/>
    <w:rsid w:val="000C445F"/>
    <w:rsid w:val="000C59F3"/>
    <w:rsid w:val="000C7027"/>
    <w:rsid w:val="000C7988"/>
    <w:rsid w:val="000D2FFB"/>
    <w:rsid w:val="000E0E09"/>
    <w:rsid w:val="000E0FAE"/>
    <w:rsid w:val="000E7C1E"/>
    <w:rsid w:val="000F426F"/>
    <w:rsid w:val="000F720D"/>
    <w:rsid w:val="001046B0"/>
    <w:rsid w:val="001136A4"/>
    <w:rsid w:val="00122535"/>
    <w:rsid w:val="001315F1"/>
    <w:rsid w:val="00135BC0"/>
    <w:rsid w:val="00136575"/>
    <w:rsid w:val="00147EC3"/>
    <w:rsid w:val="00195E11"/>
    <w:rsid w:val="0019617E"/>
    <w:rsid w:val="00196E72"/>
    <w:rsid w:val="001B2E79"/>
    <w:rsid w:val="001C2BCA"/>
    <w:rsid w:val="001C529A"/>
    <w:rsid w:val="001F2782"/>
    <w:rsid w:val="00212197"/>
    <w:rsid w:val="002206B4"/>
    <w:rsid w:val="0023289E"/>
    <w:rsid w:val="00240F3F"/>
    <w:rsid w:val="00256B43"/>
    <w:rsid w:val="002644C0"/>
    <w:rsid w:val="00276166"/>
    <w:rsid w:val="0027748E"/>
    <w:rsid w:val="00281774"/>
    <w:rsid w:val="00284702"/>
    <w:rsid w:val="00287F31"/>
    <w:rsid w:val="00296870"/>
    <w:rsid w:val="002B3427"/>
    <w:rsid w:val="002B4776"/>
    <w:rsid w:val="002C12AC"/>
    <w:rsid w:val="002E7BD1"/>
    <w:rsid w:val="002F4023"/>
    <w:rsid w:val="002F7BEB"/>
    <w:rsid w:val="00303B8A"/>
    <w:rsid w:val="00314580"/>
    <w:rsid w:val="00321A7F"/>
    <w:rsid w:val="00324CC9"/>
    <w:rsid w:val="00327F83"/>
    <w:rsid w:val="003329D7"/>
    <w:rsid w:val="00360977"/>
    <w:rsid w:val="00363ED7"/>
    <w:rsid w:val="00367C4C"/>
    <w:rsid w:val="00381842"/>
    <w:rsid w:val="003876C8"/>
    <w:rsid w:val="003A65E9"/>
    <w:rsid w:val="003B5011"/>
    <w:rsid w:val="003B545F"/>
    <w:rsid w:val="003C3285"/>
    <w:rsid w:val="003C6CC6"/>
    <w:rsid w:val="003C7DC5"/>
    <w:rsid w:val="003F18BF"/>
    <w:rsid w:val="00402EFD"/>
    <w:rsid w:val="00413217"/>
    <w:rsid w:val="00423B78"/>
    <w:rsid w:val="00425BCD"/>
    <w:rsid w:val="004349B9"/>
    <w:rsid w:val="00440CB2"/>
    <w:rsid w:val="00452612"/>
    <w:rsid w:val="00470BC1"/>
    <w:rsid w:val="0047270F"/>
    <w:rsid w:val="00484015"/>
    <w:rsid w:val="00486D20"/>
    <w:rsid w:val="004A3945"/>
    <w:rsid w:val="004B2C9A"/>
    <w:rsid w:val="004C25BF"/>
    <w:rsid w:val="004D57B6"/>
    <w:rsid w:val="004E2AE3"/>
    <w:rsid w:val="004E37BD"/>
    <w:rsid w:val="004E38BD"/>
    <w:rsid w:val="004F35CF"/>
    <w:rsid w:val="004F42B3"/>
    <w:rsid w:val="00502671"/>
    <w:rsid w:val="005040D9"/>
    <w:rsid w:val="00511483"/>
    <w:rsid w:val="00513BF5"/>
    <w:rsid w:val="00514961"/>
    <w:rsid w:val="00533698"/>
    <w:rsid w:val="00534F1A"/>
    <w:rsid w:val="00536868"/>
    <w:rsid w:val="00542527"/>
    <w:rsid w:val="00550290"/>
    <w:rsid w:val="00551CC4"/>
    <w:rsid w:val="00554546"/>
    <w:rsid w:val="005630C1"/>
    <w:rsid w:val="00563383"/>
    <w:rsid w:val="00567D0A"/>
    <w:rsid w:val="00571917"/>
    <w:rsid w:val="00582C7A"/>
    <w:rsid w:val="00595B10"/>
    <w:rsid w:val="005A3EFA"/>
    <w:rsid w:val="005D31DE"/>
    <w:rsid w:val="005D425F"/>
    <w:rsid w:val="005F5BD5"/>
    <w:rsid w:val="006047D8"/>
    <w:rsid w:val="00606B8C"/>
    <w:rsid w:val="0062241C"/>
    <w:rsid w:val="00623358"/>
    <w:rsid w:val="00624C7C"/>
    <w:rsid w:val="00625096"/>
    <w:rsid w:val="00627EB1"/>
    <w:rsid w:val="00632A0D"/>
    <w:rsid w:val="0063471D"/>
    <w:rsid w:val="00640A25"/>
    <w:rsid w:val="00642A58"/>
    <w:rsid w:val="00642FD3"/>
    <w:rsid w:val="006575E0"/>
    <w:rsid w:val="00667E2E"/>
    <w:rsid w:val="006711F4"/>
    <w:rsid w:val="00675034"/>
    <w:rsid w:val="00677F05"/>
    <w:rsid w:val="00696C13"/>
    <w:rsid w:val="006A319D"/>
    <w:rsid w:val="006B2143"/>
    <w:rsid w:val="006C013D"/>
    <w:rsid w:val="006C0CC3"/>
    <w:rsid w:val="006C253C"/>
    <w:rsid w:val="006C2C4D"/>
    <w:rsid w:val="006C31E4"/>
    <w:rsid w:val="006E46CE"/>
    <w:rsid w:val="006F2D94"/>
    <w:rsid w:val="00706B64"/>
    <w:rsid w:val="00732BC9"/>
    <w:rsid w:val="007405A5"/>
    <w:rsid w:val="0074089B"/>
    <w:rsid w:val="00744A56"/>
    <w:rsid w:val="007511C2"/>
    <w:rsid w:val="00761368"/>
    <w:rsid w:val="0077359D"/>
    <w:rsid w:val="00774C79"/>
    <w:rsid w:val="00777A70"/>
    <w:rsid w:val="00786006"/>
    <w:rsid w:val="00787BFA"/>
    <w:rsid w:val="007908B0"/>
    <w:rsid w:val="007933B8"/>
    <w:rsid w:val="007B2CA1"/>
    <w:rsid w:val="007B6EC9"/>
    <w:rsid w:val="007C1B5C"/>
    <w:rsid w:val="007C348B"/>
    <w:rsid w:val="007E64B6"/>
    <w:rsid w:val="008141C2"/>
    <w:rsid w:val="008242DA"/>
    <w:rsid w:val="008270D6"/>
    <w:rsid w:val="008338DA"/>
    <w:rsid w:val="00841535"/>
    <w:rsid w:val="00853D6A"/>
    <w:rsid w:val="008611B5"/>
    <w:rsid w:val="0087392C"/>
    <w:rsid w:val="00876676"/>
    <w:rsid w:val="00880D30"/>
    <w:rsid w:val="00886BB7"/>
    <w:rsid w:val="00891726"/>
    <w:rsid w:val="00894DC0"/>
    <w:rsid w:val="008A0E02"/>
    <w:rsid w:val="008A60EA"/>
    <w:rsid w:val="008C1A2E"/>
    <w:rsid w:val="008C284B"/>
    <w:rsid w:val="008C2B7E"/>
    <w:rsid w:val="00902D14"/>
    <w:rsid w:val="0092531B"/>
    <w:rsid w:val="00927ED2"/>
    <w:rsid w:val="00940F19"/>
    <w:rsid w:val="00955D4D"/>
    <w:rsid w:val="009565D0"/>
    <w:rsid w:val="00961998"/>
    <w:rsid w:val="00984C76"/>
    <w:rsid w:val="00997157"/>
    <w:rsid w:val="009B1086"/>
    <w:rsid w:val="009C0613"/>
    <w:rsid w:val="009C1EE9"/>
    <w:rsid w:val="009E35D7"/>
    <w:rsid w:val="009E5CAA"/>
    <w:rsid w:val="009E6A30"/>
    <w:rsid w:val="009F3017"/>
    <w:rsid w:val="00A056B0"/>
    <w:rsid w:val="00A1012E"/>
    <w:rsid w:val="00A10CDF"/>
    <w:rsid w:val="00A14012"/>
    <w:rsid w:val="00A23679"/>
    <w:rsid w:val="00A25331"/>
    <w:rsid w:val="00A5520B"/>
    <w:rsid w:val="00A670FD"/>
    <w:rsid w:val="00A8533A"/>
    <w:rsid w:val="00A85CD2"/>
    <w:rsid w:val="00A93915"/>
    <w:rsid w:val="00AA48C7"/>
    <w:rsid w:val="00AA4F80"/>
    <w:rsid w:val="00AA53C8"/>
    <w:rsid w:val="00AA6273"/>
    <w:rsid w:val="00AB2611"/>
    <w:rsid w:val="00AB5F13"/>
    <w:rsid w:val="00AC2982"/>
    <w:rsid w:val="00AD2C46"/>
    <w:rsid w:val="00AF3450"/>
    <w:rsid w:val="00AF49FB"/>
    <w:rsid w:val="00AF686B"/>
    <w:rsid w:val="00B016D4"/>
    <w:rsid w:val="00B01C51"/>
    <w:rsid w:val="00B06B4C"/>
    <w:rsid w:val="00B07BF3"/>
    <w:rsid w:val="00B11CCD"/>
    <w:rsid w:val="00B1484C"/>
    <w:rsid w:val="00B14F95"/>
    <w:rsid w:val="00B32A4A"/>
    <w:rsid w:val="00B34977"/>
    <w:rsid w:val="00B362D5"/>
    <w:rsid w:val="00B3746A"/>
    <w:rsid w:val="00B600A5"/>
    <w:rsid w:val="00B7186B"/>
    <w:rsid w:val="00B73425"/>
    <w:rsid w:val="00B809E1"/>
    <w:rsid w:val="00B92EF0"/>
    <w:rsid w:val="00B96BCB"/>
    <w:rsid w:val="00BA1DB0"/>
    <w:rsid w:val="00BA2729"/>
    <w:rsid w:val="00BB5A88"/>
    <w:rsid w:val="00BB73EC"/>
    <w:rsid w:val="00BC4C1F"/>
    <w:rsid w:val="00BC66FB"/>
    <w:rsid w:val="00BC7EC7"/>
    <w:rsid w:val="00BD11A3"/>
    <w:rsid w:val="00BD2C73"/>
    <w:rsid w:val="00BE1023"/>
    <w:rsid w:val="00BF4D73"/>
    <w:rsid w:val="00C05A9B"/>
    <w:rsid w:val="00C16AE3"/>
    <w:rsid w:val="00C17DA6"/>
    <w:rsid w:val="00C43A52"/>
    <w:rsid w:val="00C43EB1"/>
    <w:rsid w:val="00C44721"/>
    <w:rsid w:val="00C54047"/>
    <w:rsid w:val="00C60BDC"/>
    <w:rsid w:val="00C64A72"/>
    <w:rsid w:val="00C67F80"/>
    <w:rsid w:val="00C711C2"/>
    <w:rsid w:val="00CA2AC4"/>
    <w:rsid w:val="00CD69B8"/>
    <w:rsid w:val="00CE09F1"/>
    <w:rsid w:val="00CE7D07"/>
    <w:rsid w:val="00CF6B10"/>
    <w:rsid w:val="00D0438E"/>
    <w:rsid w:val="00D11153"/>
    <w:rsid w:val="00D17BE8"/>
    <w:rsid w:val="00D21D93"/>
    <w:rsid w:val="00D3347F"/>
    <w:rsid w:val="00D43E79"/>
    <w:rsid w:val="00D44B97"/>
    <w:rsid w:val="00D55D41"/>
    <w:rsid w:val="00D56EDB"/>
    <w:rsid w:val="00D64DCF"/>
    <w:rsid w:val="00D766F5"/>
    <w:rsid w:val="00D96BAD"/>
    <w:rsid w:val="00DA00B2"/>
    <w:rsid w:val="00DA147B"/>
    <w:rsid w:val="00DC1198"/>
    <w:rsid w:val="00DD2EAB"/>
    <w:rsid w:val="00DF00FD"/>
    <w:rsid w:val="00E00713"/>
    <w:rsid w:val="00E0245F"/>
    <w:rsid w:val="00E03CAD"/>
    <w:rsid w:val="00E253F0"/>
    <w:rsid w:val="00E45476"/>
    <w:rsid w:val="00E4602A"/>
    <w:rsid w:val="00E47891"/>
    <w:rsid w:val="00E50142"/>
    <w:rsid w:val="00E5122C"/>
    <w:rsid w:val="00E512D5"/>
    <w:rsid w:val="00E5389F"/>
    <w:rsid w:val="00E54E17"/>
    <w:rsid w:val="00E71FEB"/>
    <w:rsid w:val="00E74B93"/>
    <w:rsid w:val="00E77985"/>
    <w:rsid w:val="00E85610"/>
    <w:rsid w:val="00EA5C9A"/>
    <w:rsid w:val="00EA5EC3"/>
    <w:rsid w:val="00EB3966"/>
    <w:rsid w:val="00EB3B6B"/>
    <w:rsid w:val="00EC23AE"/>
    <w:rsid w:val="00EC37F8"/>
    <w:rsid w:val="00EE4290"/>
    <w:rsid w:val="00EF2F93"/>
    <w:rsid w:val="00EF4F98"/>
    <w:rsid w:val="00F05D2C"/>
    <w:rsid w:val="00F06559"/>
    <w:rsid w:val="00F42553"/>
    <w:rsid w:val="00F428CA"/>
    <w:rsid w:val="00F5175B"/>
    <w:rsid w:val="00F53CCC"/>
    <w:rsid w:val="00F73D05"/>
    <w:rsid w:val="00F74F7C"/>
    <w:rsid w:val="00F77E1E"/>
    <w:rsid w:val="00F81089"/>
    <w:rsid w:val="00F87877"/>
    <w:rsid w:val="00F912CD"/>
    <w:rsid w:val="00F92CFF"/>
    <w:rsid w:val="00F94BF8"/>
    <w:rsid w:val="00F96A79"/>
    <w:rsid w:val="00FA0789"/>
    <w:rsid w:val="00FA6592"/>
    <w:rsid w:val="00FA6B7F"/>
    <w:rsid w:val="00FB108F"/>
    <w:rsid w:val="00FC56FA"/>
    <w:rsid w:val="00FD618F"/>
    <w:rsid w:val="00FE2E06"/>
    <w:rsid w:val="00FE6F00"/>
    <w:rsid w:val="00FF0575"/>
    <w:rsid w:val="00FF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2F8D"/>
  <w15:docId w15:val="{DCE3E45E-3848-4490-B6AE-D19F48CC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9E35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687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2968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5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3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3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3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A5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C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56ED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35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35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D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35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9E35D7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79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79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7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3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OD@mfipr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hyperlink" Target="https://www.polskapomoc.gov.pl/" TargetMode="External"/><Relationship Id="rId1" Type="http://schemas.openxmlformats.org/officeDocument/2006/relationships/hyperlink" Target="https://www.ms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68C9D861577479CA633C8A39F15DA" ma:contentTypeVersion="0" ma:contentTypeDescription="Utwórz nowy dokument." ma:contentTypeScope="" ma:versionID="444209f413dcf7982133c3a0b552961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24</rca:property>
    <rca:property rca:type="SelectedPageField">f55c4d88-1f2e-4ad9-aaa8-819af4ee7ee8</rca:property>
    <rca:property rca:type="SelectedStylesField">a932ec3f-94c1-48b1-b6dc-41aaa6eb7e54</rca:property>
    <rca:property rca:type="CreatePageWithSourceDocument">True</rca:property>
    <rca:property rca:type="AllowChangeLocationConfig">True</rca:property>
    <rca:property rca:type="ConfiguredPageLocation">http://mossdev</rca:property>
    <rca:property rca:type="CreateSynchronously">True</rca:property>
    <rca:property rca:type="AllowChangeProcessingConfig">True</rca:property>
    <rca:property rca:type="ConverterSpecificSettings"/>
  </rca:Converter>
</rca:RCAuthoring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31382DC-28DC-401E-BA53-B20C70D8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925802-F127-45C9-8CE6-A26E3B9279BB}">
  <ds:schemaRefs>
    <ds:schemaRef ds:uri="urn:sharePointPublishingRcaProperties"/>
  </ds:schemaRefs>
</ds:datastoreItem>
</file>

<file path=customXml/itemProps3.xml><?xml version="1.0" encoding="utf-8"?>
<ds:datastoreItem xmlns:ds="http://schemas.openxmlformats.org/officeDocument/2006/customXml" ds:itemID="{04127668-2E85-4CCE-BF53-9CDBE55EB4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808CD7-2294-4550-B5F7-AAFDF421874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C0E914-9B48-494F-8992-9C186D91FD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5462</Characters>
  <Application>Microsoft Office Word</Application>
  <DocSecurity>4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Waszkiewicz Agnieszka</dc:creator>
  <cp:lastModifiedBy>Beck-Sadowska Tatiana</cp:lastModifiedBy>
  <cp:revision>2</cp:revision>
  <cp:lastPrinted>2019-12-06T11:19:00Z</cp:lastPrinted>
  <dcterms:created xsi:type="dcterms:W3CDTF">2025-02-20T13:22:00Z</dcterms:created>
  <dcterms:modified xsi:type="dcterms:W3CDTF">2025-02-20T13:22:00Z</dcterms:modified>
</cp:coreProperties>
</file>